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7BA55" w14:textId="77777777" w:rsidR="00DC2EEC" w:rsidRPr="00B01A43" w:rsidRDefault="00D561ED" w:rsidP="004A3695">
      <w:pPr>
        <w:spacing w:before="120" w:after="120"/>
        <w:rPr>
          <w:b/>
          <w:szCs w:val="20"/>
        </w:rPr>
      </w:pPr>
      <w:r w:rsidRPr="00B01A43">
        <w:rPr>
          <w:b/>
          <w:szCs w:val="20"/>
        </w:rPr>
        <w:t>EEP20, WG 3, Working item 8.2</w:t>
      </w:r>
      <w:bookmarkStart w:id="0" w:name="_GoBack"/>
    </w:p>
    <w:bookmarkEnd w:id="0"/>
    <w:p w14:paraId="037449EA" w14:textId="77777777" w:rsidR="00D561ED" w:rsidRPr="004A3695" w:rsidRDefault="00B01A43" w:rsidP="004A3695">
      <w:pPr>
        <w:spacing w:before="120" w:after="120"/>
        <w:rPr>
          <w:szCs w:val="20"/>
          <w:u w:val="single"/>
        </w:rPr>
      </w:pPr>
      <w:r w:rsidRPr="004A3695">
        <w:rPr>
          <w:szCs w:val="20"/>
          <w:u w:val="single"/>
        </w:rPr>
        <w:t>Description of working item</w:t>
      </w:r>
    </w:p>
    <w:p w14:paraId="1F44533A" w14:textId="77777777" w:rsidR="00B01A43" w:rsidRPr="00B01A43" w:rsidRDefault="00B01A43" w:rsidP="004A3695">
      <w:pPr>
        <w:pStyle w:val="BodyText"/>
        <w:spacing w:before="120" w:after="120"/>
        <w:rPr>
          <w:sz w:val="20"/>
        </w:rPr>
      </w:pPr>
      <w:r w:rsidRPr="00B01A43">
        <w:rPr>
          <w:sz w:val="20"/>
        </w:rPr>
        <w:t>Review Withdrawn Product Certification scheme including references in other documents and make recommendations</w:t>
      </w:r>
      <w:r w:rsidR="003A1995">
        <w:rPr>
          <w:sz w:val="20"/>
        </w:rPr>
        <w:t>.</w:t>
      </w:r>
    </w:p>
    <w:p w14:paraId="1B399AE9" w14:textId="77777777" w:rsidR="00D561ED" w:rsidRPr="00B01A43" w:rsidRDefault="00B01A43" w:rsidP="004A3695">
      <w:pPr>
        <w:spacing w:before="120" w:after="120"/>
        <w:rPr>
          <w:szCs w:val="20"/>
        </w:rPr>
      </w:pPr>
      <w:r w:rsidRPr="00B01A43">
        <w:rPr>
          <w:szCs w:val="20"/>
        </w:rPr>
        <w:t>Develop new Guideline on the procurement of AtoN equipment Procurement of AtoN equipment and systems.</w:t>
      </w:r>
    </w:p>
    <w:p w14:paraId="0BF89106" w14:textId="77777777" w:rsidR="00B01A43" w:rsidRPr="00B01A43" w:rsidRDefault="00B01A43" w:rsidP="004A3695">
      <w:pPr>
        <w:spacing w:before="120" w:after="120"/>
        <w:rPr>
          <w:b/>
          <w:szCs w:val="20"/>
        </w:rPr>
      </w:pPr>
      <w:r w:rsidRPr="00B01A43">
        <w:rPr>
          <w:b/>
          <w:szCs w:val="20"/>
        </w:rPr>
        <w:t>Output from WG3</w:t>
      </w:r>
    </w:p>
    <w:p w14:paraId="59E04561" w14:textId="77777777" w:rsidR="00B01A43" w:rsidRDefault="00B01A43" w:rsidP="004A3695">
      <w:pPr>
        <w:spacing w:before="120" w:after="120"/>
      </w:pPr>
      <w:r w:rsidRPr="00B01A43">
        <w:rPr>
          <w:szCs w:val="20"/>
        </w:rPr>
        <w:t xml:space="preserve">It is the WG’s view that it is not practical to develop a guideline on the procurement of AtoN equipment and systems.  The reason being that </w:t>
      </w:r>
      <w:r w:rsidR="003A1995">
        <w:rPr>
          <w:szCs w:val="20"/>
        </w:rPr>
        <w:t xml:space="preserve">countries and </w:t>
      </w:r>
      <w:r w:rsidR="000D54D5">
        <w:rPr>
          <w:szCs w:val="20"/>
        </w:rPr>
        <w:t>organisations</w:t>
      </w:r>
      <w:r>
        <w:rPr>
          <w:szCs w:val="20"/>
        </w:rPr>
        <w:t xml:space="preserve"> have their own procure</w:t>
      </w:r>
      <w:r w:rsidR="003A1995">
        <w:rPr>
          <w:szCs w:val="20"/>
        </w:rPr>
        <w:t xml:space="preserve">ment </w:t>
      </w:r>
      <w:r>
        <w:rPr>
          <w:szCs w:val="20"/>
        </w:rPr>
        <w:t xml:space="preserve">procedures </w:t>
      </w:r>
      <w:r w:rsidR="000D54D5">
        <w:rPr>
          <w:szCs w:val="20"/>
        </w:rPr>
        <w:t xml:space="preserve">and processes </w:t>
      </w:r>
      <w:r>
        <w:rPr>
          <w:szCs w:val="20"/>
        </w:rPr>
        <w:t xml:space="preserve">and such a guideline would in most cases not be usable.  However, the important aspect of </w:t>
      </w:r>
      <w:r w:rsidRPr="00145E5B">
        <w:t xml:space="preserve">the procurement of AtoN equipment </w:t>
      </w:r>
      <w:r>
        <w:t xml:space="preserve">is to compile a suitable </w:t>
      </w:r>
      <w:r w:rsidR="000D54D5">
        <w:t>functional and/</w:t>
      </w:r>
      <w:r w:rsidR="000D54D5" w:rsidRPr="000D54D5">
        <w:t>or technical</w:t>
      </w:r>
      <w:r w:rsidR="000D54D5">
        <w:t xml:space="preserve"> </w:t>
      </w:r>
      <w:r>
        <w:t>specification which could then be used with any procurement process.</w:t>
      </w:r>
    </w:p>
    <w:p w14:paraId="0BD28EE8" w14:textId="77777777" w:rsidR="00B01A43" w:rsidRDefault="00B01A43" w:rsidP="004A3695">
      <w:pPr>
        <w:spacing w:before="120" w:after="120"/>
      </w:pPr>
      <w:r w:rsidRPr="00B01A43">
        <w:rPr>
          <w:u w:val="single"/>
        </w:rPr>
        <w:t>Compiling a suitable specification</w:t>
      </w:r>
    </w:p>
    <w:p w14:paraId="27C106A4" w14:textId="77777777" w:rsidR="003A1995" w:rsidRDefault="003A1995" w:rsidP="004A3695">
      <w:pPr>
        <w:spacing w:before="120" w:after="120"/>
        <w:rPr>
          <w:szCs w:val="20"/>
        </w:rPr>
      </w:pPr>
      <w:r>
        <w:rPr>
          <w:szCs w:val="20"/>
        </w:rPr>
        <w:t xml:space="preserve">In order to compile a suitable specification, </w:t>
      </w:r>
      <w:r w:rsidR="000D54D5">
        <w:rPr>
          <w:szCs w:val="20"/>
        </w:rPr>
        <w:t xml:space="preserve">it is important that a comprehensive functional description is given.  Furthermore, </w:t>
      </w:r>
      <w:r>
        <w:rPr>
          <w:szCs w:val="20"/>
        </w:rPr>
        <w:t>the 13 product certification templates could be very useful as these identify various equipment parameters that are important for the equipment supplier</w:t>
      </w:r>
      <w:r w:rsidR="00B304C2">
        <w:rPr>
          <w:szCs w:val="20"/>
        </w:rPr>
        <w:t>s</w:t>
      </w:r>
      <w:r>
        <w:rPr>
          <w:szCs w:val="20"/>
        </w:rPr>
        <w:t xml:space="preserve"> to submit.</w:t>
      </w:r>
    </w:p>
    <w:p w14:paraId="3328896F" w14:textId="77777777" w:rsidR="00021C4D" w:rsidRPr="00A9251D" w:rsidRDefault="003A1995" w:rsidP="004A3695">
      <w:pPr>
        <w:spacing w:before="120" w:after="120"/>
        <w:rPr>
          <w:szCs w:val="20"/>
          <w:lang w:val="en-GB"/>
        </w:rPr>
      </w:pPr>
      <w:r w:rsidRPr="00A9251D">
        <w:rPr>
          <w:szCs w:val="20"/>
          <w:lang w:val="en-GB"/>
        </w:rPr>
        <w:t xml:space="preserve">The attached example provides the generic headings of </w:t>
      </w:r>
      <w:r w:rsidR="00021C4D" w:rsidRPr="00A9251D">
        <w:rPr>
          <w:szCs w:val="20"/>
          <w:lang w:val="en-GB"/>
        </w:rPr>
        <w:t xml:space="preserve">parameters relevant to a specific item of equipment </w:t>
      </w:r>
      <w:r w:rsidRPr="00A9251D">
        <w:rPr>
          <w:szCs w:val="20"/>
          <w:lang w:val="en-GB"/>
        </w:rPr>
        <w:t xml:space="preserve">to comply with, </w:t>
      </w:r>
      <w:r w:rsidR="00021C4D" w:rsidRPr="00A9251D">
        <w:rPr>
          <w:szCs w:val="20"/>
          <w:lang w:val="en-GB"/>
        </w:rPr>
        <w:t xml:space="preserve">what needs to be specified and what prompts manufacturers / equipment suppliers to submit with their tender response.  </w:t>
      </w:r>
    </w:p>
    <w:p w14:paraId="352D4895" w14:textId="77777777" w:rsidR="00A9251D" w:rsidRPr="00A9251D" w:rsidRDefault="00F456E9" w:rsidP="00A9251D">
      <w:pPr>
        <w:spacing w:before="120" w:after="120"/>
        <w:rPr>
          <w:rFonts w:cs="Arial"/>
          <w:bCs w:val="0"/>
          <w:color w:val="000000"/>
          <w:szCs w:val="20"/>
          <w:lang w:val="en-GB"/>
        </w:rPr>
      </w:pPr>
      <w:r>
        <w:rPr>
          <w:szCs w:val="20"/>
          <w:lang w:val="en-GB"/>
        </w:rPr>
        <w:t xml:space="preserve">Clause 6, </w:t>
      </w:r>
      <w:r w:rsidRPr="00F456E9">
        <w:rPr>
          <w:szCs w:val="20"/>
        </w:rPr>
        <w:t xml:space="preserve">SFEEAPI </w:t>
      </w:r>
      <w:r>
        <w:rPr>
          <w:szCs w:val="20"/>
        </w:rPr>
        <w:t>(</w:t>
      </w:r>
      <w:r w:rsidRPr="000F7CAF">
        <w:rPr>
          <w:rFonts w:cs="Arial"/>
          <w:szCs w:val="22"/>
        </w:rPr>
        <w:t>Standard Format for Electronic Exchange of AtoN Product Information</w:t>
      </w:r>
      <w:r>
        <w:rPr>
          <w:rFonts w:cs="Arial"/>
          <w:szCs w:val="22"/>
        </w:rPr>
        <w:t>)</w:t>
      </w:r>
      <w:r w:rsidRPr="00F456E9">
        <w:rPr>
          <w:szCs w:val="20"/>
        </w:rPr>
        <w:t xml:space="preserve"> </w:t>
      </w:r>
      <w:r>
        <w:rPr>
          <w:szCs w:val="20"/>
          <w:lang w:val="en-GB"/>
        </w:rPr>
        <w:t xml:space="preserve">of the 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 xml:space="preserve">IALA Guideline 1085 </w:t>
      </w:r>
      <w:r w:rsidR="00A9251D">
        <w:rPr>
          <w:rFonts w:cs="Arial"/>
          <w:bCs w:val="0"/>
          <w:color w:val="000000"/>
          <w:szCs w:val="20"/>
          <w:lang w:val="en-GB"/>
        </w:rPr>
        <w:t>o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 xml:space="preserve">n </w:t>
      </w:r>
      <w:bookmarkStart w:id="1" w:name="OLE_LINK1"/>
      <w:bookmarkStart w:id="2" w:name="OLE_LINK2"/>
      <w:r w:rsidR="00A9251D" w:rsidRPr="00A9251D">
        <w:rPr>
          <w:szCs w:val="20"/>
          <w:lang w:val="en-GB"/>
        </w:rPr>
        <w:t>Standard Format for Electronic Exchange of AtoN Product Information</w:t>
      </w:r>
      <w:bookmarkEnd w:id="1"/>
      <w:bookmarkEnd w:id="2"/>
      <w:r w:rsidR="00A9251D" w:rsidRPr="00A9251D">
        <w:rPr>
          <w:szCs w:val="20"/>
          <w:lang w:val="en-GB"/>
        </w:rPr>
        <w:t xml:space="preserve"> 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>Edition June 2012</w:t>
      </w:r>
      <w:r>
        <w:rPr>
          <w:rFonts w:cs="Arial"/>
          <w:bCs w:val="0"/>
          <w:color w:val="000000"/>
          <w:szCs w:val="20"/>
          <w:lang w:val="en-GB"/>
        </w:rPr>
        <w:t xml:space="preserve"> also provides very relevant information for consideration.</w:t>
      </w:r>
    </w:p>
    <w:p w14:paraId="25464D21" w14:textId="77777777" w:rsidR="003A1995" w:rsidRDefault="00021C4D" w:rsidP="004A3695">
      <w:pPr>
        <w:spacing w:before="120" w:after="120"/>
        <w:rPr>
          <w:szCs w:val="20"/>
        </w:rPr>
      </w:pPr>
      <w:r>
        <w:rPr>
          <w:szCs w:val="20"/>
        </w:rPr>
        <w:t>The importance of a suitable specification is to be able to evaluate the responses in order to identify how it meets, or exceeds the requirements.</w:t>
      </w:r>
    </w:p>
    <w:p w14:paraId="1509AC07" w14:textId="77777777" w:rsidR="00021C4D" w:rsidRPr="00021C4D" w:rsidRDefault="00021C4D" w:rsidP="00021C4D">
      <w:pPr>
        <w:spacing w:before="120" w:after="120"/>
        <w:rPr>
          <w:szCs w:val="20"/>
          <w:u w:val="single"/>
        </w:rPr>
      </w:pPr>
      <w:r w:rsidRPr="00021C4D">
        <w:rPr>
          <w:szCs w:val="20"/>
          <w:u w:val="single"/>
        </w:rPr>
        <w:t>Spares</w:t>
      </w:r>
    </w:p>
    <w:p w14:paraId="2F19557F" w14:textId="77777777" w:rsidR="00021C4D" w:rsidRPr="00021C4D" w:rsidRDefault="00021C4D" w:rsidP="00021C4D">
      <w:pPr>
        <w:spacing w:before="120" w:after="120"/>
        <w:rPr>
          <w:szCs w:val="20"/>
        </w:rPr>
      </w:pPr>
      <w:r>
        <w:rPr>
          <w:szCs w:val="20"/>
        </w:rPr>
        <w:t>It is important t</w:t>
      </w:r>
      <w:r w:rsidRPr="00021C4D">
        <w:rPr>
          <w:szCs w:val="20"/>
        </w:rPr>
        <w:t>o include sufficient number and type of spares to ensure that the equipment can meet the relevant reliability requirements</w:t>
      </w:r>
      <w:r>
        <w:rPr>
          <w:szCs w:val="20"/>
        </w:rPr>
        <w:t>, taking into consideration the lifespan of the equipment being procured.</w:t>
      </w:r>
    </w:p>
    <w:p w14:paraId="79F1B184" w14:textId="77777777" w:rsidR="003A1995" w:rsidRDefault="00F456E9" w:rsidP="004A3695">
      <w:pPr>
        <w:spacing w:before="120" w:after="120"/>
        <w:rPr>
          <w:szCs w:val="20"/>
        </w:rPr>
      </w:pPr>
      <w:r w:rsidRPr="00F456E9">
        <w:rPr>
          <w:szCs w:val="20"/>
          <w:u w:val="single"/>
        </w:rPr>
        <w:t>Of note</w:t>
      </w:r>
      <w:r>
        <w:rPr>
          <w:szCs w:val="20"/>
        </w:rPr>
        <w:t>:</w:t>
      </w:r>
    </w:p>
    <w:p w14:paraId="483400A0" w14:textId="77777777" w:rsidR="00F456E9" w:rsidRDefault="00F456E9" w:rsidP="004A3695">
      <w:pPr>
        <w:spacing w:before="120" w:after="120"/>
        <w:rPr>
          <w:rFonts w:cs="Arial"/>
          <w:bCs w:val="0"/>
          <w:color w:val="000000"/>
          <w:szCs w:val="20"/>
          <w:lang w:val="en-GB"/>
        </w:rPr>
      </w:pPr>
      <w:r>
        <w:rPr>
          <w:szCs w:val="20"/>
        </w:rPr>
        <w:t xml:space="preserve">When the attached template was compared with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1085</w:t>
      </w:r>
      <w:r>
        <w:rPr>
          <w:rFonts w:cs="Arial"/>
          <w:bCs w:val="0"/>
          <w:color w:val="000000"/>
          <w:szCs w:val="20"/>
          <w:lang w:val="en-GB"/>
        </w:rPr>
        <w:t>, i</w:t>
      </w:r>
      <w:r>
        <w:rPr>
          <w:szCs w:val="20"/>
        </w:rPr>
        <w:t xml:space="preserve">t was noted that there are certain parameters appearing in product certification templates that could be included in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</w:t>
      </w:r>
      <w:r>
        <w:rPr>
          <w:rFonts w:cs="Arial"/>
          <w:bCs w:val="0"/>
          <w:color w:val="000000"/>
          <w:szCs w:val="20"/>
          <w:lang w:val="en-GB"/>
        </w:rPr>
        <w:t>85.</w:t>
      </w:r>
    </w:p>
    <w:p w14:paraId="0E08D4B7" w14:textId="77777777" w:rsidR="00F456E9" w:rsidRDefault="00F456E9" w:rsidP="004A3695">
      <w:pPr>
        <w:spacing w:before="120" w:after="120"/>
        <w:rPr>
          <w:rFonts w:cs="Arial"/>
          <w:bCs w:val="0"/>
          <w:color w:val="000000"/>
          <w:szCs w:val="20"/>
          <w:u w:val="single"/>
          <w:lang w:val="en-GB"/>
        </w:rPr>
      </w:pPr>
      <w:r w:rsidRPr="00F456E9">
        <w:rPr>
          <w:rFonts w:cs="Arial"/>
          <w:bCs w:val="0"/>
          <w:color w:val="000000"/>
          <w:szCs w:val="20"/>
          <w:u w:val="single"/>
          <w:lang w:val="en-GB"/>
        </w:rPr>
        <w:t>Task:</w:t>
      </w:r>
    </w:p>
    <w:p w14:paraId="03D53B1D" w14:textId="77777777" w:rsidR="00F456E9" w:rsidRPr="00F456E9" w:rsidRDefault="00F456E9" w:rsidP="00F456E9">
      <w:pPr>
        <w:spacing w:before="120" w:after="120"/>
        <w:rPr>
          <w:szCs w:val="20"/>
        </w:rPr>
      </w:pPr>
      <w:r>
        <w:rPr>
          <w:szCs w:val="20"/>
        </w:rPr>
        <w:t xml:space="preserve">Include the relevant parameters appearing in product certification templates in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</w:t>
      </w:r>
      <w:r>
        <w:rPr>
          <w:rFonts w:cs="Arial"/>
          <w:bCs w:val="0"/>
          <w:color w:val="000000"/>
          <w:szCs w:val="20"/>
          <w:lang w:val="en-GB"/>
        </w:rPr>
        <w:t>85.</w:t>
      </w:r>
    </w:p>
    <w:p w14:paraId="264977B7" w14:textId="77777777" w:rsidR="00F456E9" w:rsidRDefault="00F456E9" w:rsidP="004A3695">
      <w:pPr>
        <w:spacing w:before="120" w:after="120"/>
        <w:rPr>
          <w:szCs w:val="20"/>
        </w:rPr>
      </w:pPr>
    </w:p>
    <w:p w14:paraId="6B827973" w14:textId="77777777" w:rsidR="00F456E9" w:rsidRDefault="00F456E9" w:rsidP="004A3695">
      <w:pPr>
        <w:spacing w:before="120" w:after="120"/>
        <w:rPr>
          <w:szCs w:val="20"/>
        </w:rPr>
        <w:sectPr w:rsidR="00F456E9">
          <w:head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77A260B" w14:textId="77777777" w:rsidR="00021C4D" w:rsidRPr="000C01E1" w:rsidRDefault="00021C4D" w:rsidP="00021C4D">
      <w:pPr>
        <w:pStyle w:val="Subtitle"/>
      </w:pPr>
      <w:r w:rsidRPr="000C01E1">
        <w:lastRenderedPageBreak/>
        <w:t>Product</w:t>
      </w:r>
      <w:r w:rsidRPr="000C01E1">
        <w:rPr>
          <w:b/>
        </w:rPr>
        <w:t xml:space="preserve"> </w:t>
      </w:r>
      <w:r w:rsidRPr="000C01E1">
        <w:t>Template – Lanterns for buoys and light-beacons, including enclosed rotating beacons</w:t>
      </w:r>
    </w:p>
    <w:p w14:paraId="741231CF" w14:textId="77777777" w:rsidR="00021C4D" w:rsidRDefault="00021C4D" w:rsidP="00021C4D">
      <w:pPr>
        <w:spacing w:before="60" w:after="60"/>
        <w:jc w:val="center"/>
        <w:rPr>
          <w:b/>
          <w:sz w:val="28"/>
          <w:u w:val="single"/>
        </w:rPr>
      </w:pPr>
    </w:p>
    <w:p w14:paraId="790DCCC7" w14:textId="77777777" w:rsidR="003F396D" w:rsidRPr="000C01E1" w:rsidRDefault="003F396D" w:rsidP="00021C4D">
      <w:pPr>
        <w:spacing w:before="60" w:after="60"/>
        <w:jc w:val="center"/>
        <w:rPr>
          <w:b/>
          <w:sz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701"/>
        <w:gridCol w:w="1980"/>
        <w:gridCol w:w="1138"/>
        <w:gridCol w:w="1271"/>
        <w:gridCol w:w="3549"/>
        <w:gridCol w:w="3597"/>
      </w:tblGrid>
      <w:tr w:rsidR="00021C4D" w:rsidRPr="00B304C2" w14:paraId="094ED288" w14:textId="77777777" w:rsidTr="00E56E1E">
        <w:trPr>
          <w:cantSplit/>
          <w:trHeight w:val="335"/>
          <w:tblHeader/>
        </w:trPr>
        <w:tc>
          <w:tcPr>
            <w:tcW w:w="822" w:type="dxa"/>
            <w:vMerge w:val="restart"/>
            <w:tcBorders>
              <w:top w:val="single" w:sz="4" w:space="0" w:color="auto"/>
            </w:tcBorders>
          </w:tcPr>
          <w:p w14:paraId="2175F4CB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Ref. No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453CC505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Parameter category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14:paraId="475F3046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Parameter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29CBD701" w14:textId="77777777" w:rsidR="00021C4D" w:rsidRPr="00B304C2" w:rsidRDefault="00021C4D" w:rsidP="00021C4D">
            <w:pPr>
              <w:pStyle w:val="BodyText"/>
              <w:jc w:val="center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Value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</w:tcBorders>
          </w:tcPr>
          <w:p w14:paraId="0C041895" w14:textId="77777777" w:rsidR="00021C4D" w:rsidRPr="00B304C2" w:rsidRDefault="00021C4D" w:rsidP="00673F7A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Test Method</w:t>
            </w:r>
            <w:r w:rsidR="00673F7A">
              <w:rPr>
                <w:rStyle w:val="FootnoteReference"/>
                <w:b/>
                <w:sz w:val="20"/>
              </w:rPr>
              <w:footnoteReference w:id="1"/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</w:tcBorders>
          </w:tcPr>
          <w:p w14:paraId="142FD018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Comments</w:t>
            </w:r>
          </w:p>
        </w:tc>
      </w:tr>
      <w:tr w:rsidR="00021C4D" w:rsidRPr="00B304C2" w14:paraId="15460DD8" w14:textId="77777777" w:rsidTr="00E56E1E">
        <w:trPr>
          <w:cantSplit/>
          <w:trHeight w:val="334"/>
          <w:tblHeader/>
        </w:trPr>
        <w:tc>
          <w:tcPr>
            <w:tcW w:w="822" w:type="dxa"/>
            <w:vMerge/>
          </w:tcPr>
          <w:p w14:paraId="2FEF6C85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14:paraId="0F22FE3D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980" w:type="dxa"/>
            <w:vMerge/>
          </w:tcPr>
          <w:p w14:paraId="4C802E6B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8" w:type="dxa"/>
          </w:tcPr>
          <w:p w14:paraId="6C81AAEA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Specified</w:t>
            </w:r>
          </w:p>
        </w:tc>
        <w:tc>
          <w:tcPr>
            <w:tcW w:w="1271" w:type="dxa"/>
          </w:tcPr>
          <w:p w14:paraId="4586D05D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Measured</w:t>
            </w:r>
            <w:r w:rsidR="00E56E1E">
              <w:rPr>
                <w:rStyle w:val="FootnoteReference"/>
                <w:b/>
                <w:sz w:val="20"/>
              </w:rPr>
              <w:footnoteReference w:id="2"/>
            </w:r>
          </w:p>
        </w:tc>
        <w:tc>
          <w:tcPr>
            <w:tcW w:w="3549" w:type="dxa"/>
            <w:vMerge/>
          </w:tcPr>
          <w:p w14:paraId="5FF45547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3597" w:type="dxa"/>
            <w:vMerge/>
          </w:tcPr>
          <w:p w14:paraId="3B78684C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</w:tr>
      <w:tr w:rsidR="00021C4D" w:rsidRPr="00B304C2" w14:paraId="5E4CC31B" w14:textId="77777777" w:rsidTr="00E56E1E">
        <w:trPr>
          <w:cantSplit/>
        </w:trPr>
        <w:tc>
          <w:tcPr>
            <w:tcW w:w="822" w:type="dxa"/>
            <w:tcBorders>
              <w:bottom w:val="single" w:sz="6" w:space="0" w:color="auto"/>
            </w:tcBorders>
            <w:shd w:val="clear" w:color="auto" w:fill="F3F3F3"/>
          </w:tcPr>
          <w:p w14:paraId="3B8DCFF7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3F3F3"/>
          </w:tcPr>
          <w:p w14:paraId="4A700EEC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Optical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F3F3F3"/>
          </w:tcPr>
          <w:p w14:paraId="47F9458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F3F3F3"/>
          </w:tcPr>
          <w:p w14:paraId="40EE3FE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6" w:space="0" w:color="auto"/>
            </w:tcBorders>
            <w:shd w:val="clear" w:color="auto" w:fill="F3F3F3"/>
          </w:tcPr>
          <w:p w14:paraId="0F16B9F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6" w:space="0" w:color="auto"/>
            </w:tcBorders>
            <w:shd w:val="clear" w:color="auto" w:fill="F3F3F3"/>
          </w:tcPr>
          <w:p w14:paraId="75EA11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6" w:space="0" w:color="auto"/>
            </w:tcBorders>
            <w:shd w:val="clear" w:color="auto" w:fill="F3F3F3"/>
          </w:tcPr>
          <w:p w14:paraId="2FB8C43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67B6B1A3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41E5BB13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2546A0B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218F89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Effective luminous intensity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1A9B069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4858717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040605A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761391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For LEDs the effective luminous intensity varies depending on duty cycle</w:t>
            </w:r>
          </w:p>
        </w:tc>
      </w:tr>
      <w:tr w:rsidR="00021C4D" w:rsidRPr="00B304C2" w14:paraId="5540FD3E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6C99F24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5FEB1B9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8F59A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Flash duration and flash shape (LED lights included)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B706DE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33452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956FC3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915D45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Time between points of 50% peak intensity.</w:t>
            </w:r>
          </w:p>
          <w:p w14:paraId="1580071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 xml:space="preserve">Define stability of rotation for a rotating beacon. </w:t>
            </w:r>
          </w:p>
          <w:p w14:paraId="6B9BDB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For LED define frequency modulation of light, intensity profile of the flash</w:t>
            </w:r>
          </w:p>
        </w:tc>
      </w:tr>
      <w:tr w:rsidR="00021C4D" w:rsidRPr="00B304C2" w14:paraId="218C0E84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9400678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6845065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B11A5F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 xml:space="preserve">Horizontal beam uniformity (omnidirectional light) or </w:t>
            </w:r>
            <w:r w:rsidRPr="00B304C2">
              <w:rPr>
                <w:rFonts w:cs="Arial"/>
                <w:szCs w:val="20"/>
              </w:rPr>
              <w:br/>
              <w:t>horizontal divergence (range lights and rotating beacons)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F1853C3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3523CA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4EE94B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FCBD81F" w14:textId="77777777" w:rsidR="00021C4D" w:rsidRPr="00B304C2" w:rsidRDefault="00673F7A" w:rsidP="00021C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omnidirectional lights</w:t>
            </w:r>
            <w:r w:rsidR="00021C4D" w:rsidRPr="00B304C2">
              <w:rPr>
                <w:rFonts w:cs="Arial"/>
                <w:szCs w:val="20"/>
              </w:rPr>
              <w:t>, state maximum variation from the mean intensity over any angle in the horizontal plane.</w:t>
            </w:r>
          </w:p>
          <w:p w14:paraId="6A2ED41B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  <w:r w:rsidRPr="00B304C2">
              <w:rPr>
                <w:rFonts w:cs="Arial"/>
                <w:szCs w:val="20"/>
              </w:rPr>
              <w:t>For range lights and rotating beacons for</w:t>
            </w:r>
            <w:r w:rsidRPr="00B304C2">
              <w:rPr>
                <w:rFonts w:cs="Arial"/>
                <w:szCs w:val="20"/>
                <w:lang w:val="en-US"/>
              </w:rPr>
              <w:t xml:space="preserve"> the horizontal beam, state the horizontal divergences at 50% and 10% of peak intensity.</w:t>
            </w:r>
          </w:p>
        </w:tc>
      </w:tr>
      <w:tr w:rsidR="00021C4D" w:rsidRPr="00B304C2" w14:paraId="3EB8BA8F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515975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85C106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EEE9F9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Vertical divergence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36DC2C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4D5C1B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775E55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60EB5214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  <w:r w:rsidRPr="00B304C2">
              <w:rPr>
                <w:rFonts w:cs="Arial"/>
                <w:szCs w:val="20"/>
                <w:lang w:val="en-US"/>
              </w:rPr>
              <w:t>From the vertical beam, state the vertical divergences at 50% and 10% of peak intensity as referenced in  IALA Recommendation E-122 (2001)</w:t>
            </w:r>
          </w:p>
        </w:tc>
      </w:tr>
      <w:tr w:rsidR="00021C4D" w:rsidRPr="00B304C2" w14:paraId="7360EEA4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4FD9CC00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717403D9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0AC4929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Signal colour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3238A750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4277769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7C0D401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IALA Recommendation E-122</w:t>
            </w: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2361A0C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Colour boundaries and colour shift (for LED, variation with duty cycle) in the regions as defined in IALA Recommendation E-200-1, Part 1 - Colour</w:t>
            </w:r>
          </w:p>
        </w:tc>
      </w:tr>
      <w:tr w:rsidR="00021C4D" w:rsidRPr="00B304C2" w14:paraId="15D2A86E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</w:tcBorders>
          </w:tcPr>
          <w:p w14:paraId="68B0044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1.6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3A238EB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</w:tcBorders>
          </w:tcPr>
          <w:p w14:paraId="416E70A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Nominal range</w:t>
            </w: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44E3A17C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</w:tcBorders>
          </w:tcPr>
          <w:p w14:paraId="6BB6F97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</w:tcBorders>
          </w:tcPr>
          <w:p w14:paraId="658C7DB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</w:tcBorders>
          </w:tcPr>
          <w:p w14:paraId="59C037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for the notation of luminous intensity and range of lights. (1966)</w:t>
            </w:r>
          </w:p>
          <w:p w14:paraId="3E19C3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for a definition of the Nominal Daytime Range of Maritime Signal Lights Intended for the Guidance of shipping by day (1974)</w:t>
            </w:r>
          </w:p>
          <w:p w14:paraId="7D71E7B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applicable atmospheric transmission factor</w:t>
            </w:r>
          </w:p>
        </w:tc>
      </w:tr>
      <w:tr w:rsidR="00021C4D" w:rsidRPr="00B304C2" w14:paraId="0DFFF871" w14:textId="77777777" w:rsidTr="00E56E1E">
        <w:trPr>
          <w:cantSplit/>
        </w:trPr>
        <w:tc>
          <w:tcPr>
            <w:tcW w:w="822" w:type="dxa"/>
            <w:tcBorders>
              <w:bottom w:val="single" w:sz="6" w:space="0" w:color="auto"/>
            </w:tcBorders>
            <w:shd w:val="clear" w:color="auto" w:fill="F3F3F3"/>
          </w:tcPr>
          <w:p w14:paraId="4D9434BD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3F3F3"/>
          </w:tcPr>
          <w:p w14:paraId="49B81A04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Electrical – externally sourced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F3F3F3"/>
          </w:tcPr>
          <w:p w14:paraId="36CADFC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F3F3F3"/>
          </w:tcPr>
          <w:p w14:paraId="1FF6897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6" w:space="0" w:color="auto"/>
            </w:tcBorders>
            <w:shd w:val="clear" w:color="auto" w:fill="F3F3F3"/>
          </w:tcPr>
          <w:p w14:paraId="500557D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6" w:space="0" w:color="auto"/>
            </w:tcBorders>
            <w:shd w:val="clear" w:color="auto" w:fill="F3F3F3"/>
          </w:tcPr>
          <w:p w14:paraId="78081F0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6" w:space="0" w:color="auto"/>
            </w:tcBorders>
            <w:shd w:val="clear" w:color="auto" w:fill="F3F3F3"/>
          </w:tcPr>
          <w:p w14:paraId="6A9C6C9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D7A5A3F" w14:textId="77777777" w:rsidTr="00E56E1E">
        <w:trPr>
          <w:cantSplit/>
          <w:trHeight w:val="600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2FEAB1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59958F23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9A123C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supply normal and extreme voltage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15E58E7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2298100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3EAC96D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IEC 60945 section 7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7E249BC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voltage tolerance</w:t>
            </w:r>
          </w:p>
        </w:tc>
      </w:tr>
      <w:tr w:rsidR="00021C4D" w:rsidRPr="00B304C2" w14:paraId="775D725A" w14:textId="77777777" w:rsidTr="00E56E1E">
        <w:trPr>
          <w:cantSplit/>
          <w:trHeight w:val="492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9E4FB1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081001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ED335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consumption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19D696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862F66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6794C54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516053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74D56380" w14:textId="77777777" w:rsidTr="00E56E1E">
        <w:trPr>
          <w:cantSplit/>
          <w:trHeight w:val="708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6F8E5D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596991D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D7CBAD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Reverse polarity circuit protection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51975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CAFE3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2B7CE9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IEC 60945 section 7.2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07E357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7CCD7353" w14:textId="77777777" w:rsidTr="00E56E1E">
        <w:trPr>
          <w:cantSplit/>
          <w:trHeight w:val="1158"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395726D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2.4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5F795A45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4D88FF4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supply and control and monitoring terminations /connectors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1BB71EF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5B2AC19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1251A6F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617FBEF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Define connector and/or terminal type</w:t>
            </w:r>
          </w:p>
        </w:tc>
      </w:tr>
      <w:tr w:rsidR="00021C4D" w:rsidRPr="00B304C2" w14:paraId="166012E6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70CE2B70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065644B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Control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CC56DC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7D11780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235C33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38ECA6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7F7BED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468FDEF7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7EC1B327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lastRenderedPageBreak/>
              <w:t>3.1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802E8CF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2AA40F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Daylight control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688B0F8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9E0B3E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7C6234F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5E96498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Lux level and switching range, reference to IALA Guide To Ambient Light Levels At Which ATON Lights Should Switch On And Off.(No. 1038)</w:t>
            </w:r>
          </w:p>
        </w:tc>
      </w:tr>
      <w:tr w:rsidR="00021C4D" w:rsidRPr="00B304C2" w14:paraId="1456DD28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8698D8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4679883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552A7F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Monitoring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3F02886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F385AF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006BDB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6DA9560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parameters being monitored</w:t>
            </w:r>
          </w:p>
        </w:tc>
      </w:tr>
      <w:tr w:rsidR="00021C4D" w:rsidRPr="00B304C2" w14:paraId="64E9AACD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36F166E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7BC5E11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0717F6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Programming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D325CD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0020F2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0AFF759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054FE3F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parameters that can be programmed</w:t>
            </w:r>
          </w:p>
        </w:tc>
      </w:tr>
      <w:tr w:rsidR="00021C4D" w:rsidRPr="00B304C2" w14:paraId="575093BF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734A65D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3.4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0833087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28D75DD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Light source regulation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938FBC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4A20750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5A36AF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7EF34FF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accuracy of voltage regulation to light source in %</w:t>
            </w:r>
          </w:p>
        </w:tc>
      </w:tr>
      <w:tr w:rsidR="00021C4D" w:rsidRPr="00B304C2" w14:paraId="2F2630C8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940E386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59655D0D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Physical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0AF9F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C8AB5A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067B84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615A29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70B14B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64DA4196" w14:textId="77777777" w:rsidTr="00E56E1E">
        <w:trPr>
          <w:cantSplit/>
          <w:trHeight w:val="546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672A3801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4.1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59B365E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2599CE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Maximum Height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52E4E3B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1FFE9B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41B631A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059CA10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CF06800" w14:textId="77777777" w:rsidTr="00E56E1E">
        <w:trPr>
          <w:cantSplit/>
          <w:trHeight w:val="510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2413129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4.2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0ABD6222" w14:textId="77777777" w:rsidR="00021C4D" w:rsidRPr="00B304C2" w:rsidRDefault="00021C4D" w:rsidP="00021C4D">
            <w:pPr>
              <w:pStyle w:val="BodyText"/>
              <w:rPr>
                <w:sz w:val="20"/>
                <w:lang w:val="de-DE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E6A7112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Maximum Diameter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74807449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7EFA0FEC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A41D73B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AEACE13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</w:tr>
      <w:tr w:rsidR="00021C4D" w:rsidRPr="00B304C2" w14:paraId="6F09D88F" w14:textId="77777777" w:rsidTr="00E56E1E">
        <w:trPr>
          <w:cantSplit/>
          <w:trHeight w:val="51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7DD28B35" w14:textId="77777777" w:rsidR="00021C4D" w:rsidRPr="00B304C2" w:rsidRDefault="00021C4D" w:rsidP="00021C4D">
            <w:pPr>
              <w:rPr>
                <w:rFonts w:cs="Arial"/>
                <w:bCs w:val="0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4.3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11336DD6" w14:textId="77777777" w:rsidR="00021C4D" w:rsidRPr="00B304C2" w:rsidRDefault="00021C4D" w:rsidP="00021C4D">
            <w:pPr>
              <w:pStyle w:val="BodyText"/>
              <w:rPr>
                <w:sz w:val="20"/>
                <w:lang w:val="de-DE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D096EB3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Maximum Weight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DE8BF90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1509DEF1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6BA7F1F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BAB8B40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</w:tr>
      <w:tr w:rsidR="00021C4D" w:rsidRPr="00B304C2" w14:paraId="04EB4E60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7C5DCA2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CAE2844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04B846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Focal Height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C22689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2F140DA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2F5D79F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01DDE7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7724D90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22A6AA0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4.5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40496D58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BF48E0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Materials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4FFA74B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65BA0B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430597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DE5797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material for the lantern and lens and UV protection</w:t>
            </w:r>
          </w:p>
        </w:tc>
      </w:tr>
      <w:tr w:rsidR="00021C4D" w:rsidRPr="00B304C2" w14:paraId="7F56EEA2" w14:textId="77777777" w:rsidTr="00E56E1E">
        <w:trPr>
          <w:cantSplit/>
          <w:trHeight w:val="483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471633A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4.6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9C94DB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B62A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Ingress Protection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398D7C1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03DD401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9F16B4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DAC8AD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Define applicable IP number to EN60529</w:t>
            </w:r>
          </w:p>
        </w:tc>
      </w:tr>
      <w:tr w:rsidR="00021C4D" w:rsidRPr="00B304C2" w14:paraId="6845ECA7" w14:textId="77777777" w:rsidTr="00E56E1E">
        <w:trPr>
          <w:cantSplit/>
          <w:trHeight w:val="609"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450DB436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4.7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39C76318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313163A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Description of lantern mounting hole pattern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4EC84ED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758553C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16EC436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00E18F5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CAFA117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5D94A4E6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A86F5E1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Environmental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69388E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4F83A1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1DA8B2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81A4E5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43BFEE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B79420B" w14:textId="77777777" w:rsidTr="00E56E1E">
        <w:trPr>
          <w:cantSplit/>
          <w:trHeight w:val="591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58C3C4C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5.1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960BC7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3F2B079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Temperature – operational and storage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70CEBD9C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464D0BBF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14C884D1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Manufacturer to state the test standard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6B9C05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operational and storage temperature range</w:t>
            </w:r>
          </w:p>
        </w:tc>
      </w:tr>
      <w:tr w:rsidR="00021C4D" w:rsidRPr="00B304C2" w14:paraId="17F524D6" w14:textId="77777777" w:rsidTr="00E56E1E">
        <w:trPr>
          <w:cantSplit/>
          <w:trHeight w:val="627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5E786D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E2E01E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60C2CE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Humidity – operational and storage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0C225011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1B66429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D1661D8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  <w:r w:rsidRPr="00B304C2">
              <w:rPr>
                <w:rFonts w:cs="Arial"/>
                <w:szCs w:val="20"/>
                <w:lang w:val="fr-FR"/>
              </w:rPr>
              <w:t>IEC 60945 section 8.3; IEC 60068-2-3</w:t>
            </w:r>
          </w:p>
          <w:p w14:paraId="1EB4690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0A2DBE96" w14:textId="77777777" w:rsidR="00021C4D" w:rsidRPr="00B304C2" w:rsidRDefault="00021C4D" w:rsidP="00021C4D">
            <w:pPr>
              <w:rPr>
                <w:rFonts w:cs="Arial"/>
                <w:szCs w:val="20"/>
                <w:lang w:val="sv-SE"/>
              </w:rPr>
            </w:pPr>
            <w:r w:rsidRPr="00B304C2">
              <w:rPr>
                <w:rFonts w:cs="Arial"/>
                <w:szCs w:val="20"/>
                <w:lang w:val="sv-SE"/>
              </w:rPr>
              <w:t>JIS C 5024; MIL-STD-202G-103B</w:t>
            </w:r>
          </w:p>
        </w:tc>
      </w:tr>
      <w:tr w:rsidR="00021C4D" w:rsidRPr="00B304C2" w14:paraId="4304603B" w14:textId="77777777" w:rsidTr="00E56E1E">
        <w:trPr>
          <w:cantSplit/>
          <w:trHeight w:val="60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292DCE4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lastRenderedPageBreak/>
              <w:t>5.3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4730E4A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9C1B67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Salt air and sea water spray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78293A1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766667F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E76FC4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75B88648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fr-FR"/>
              </w:rPr>
            </w:pPr>
            <w:r w:rsidRPr="00B304C2">
              <w:rPr>
                <w:rFonts w:ascii="Arial" w:hAnsi="Arial" w:cs="Arial"/>
                <w:lang w:val="fr-FR"/>
              </w:rPr>
              <w:t>MIL-STD-202G-101E</w:t>
            </w:r>
          </w:p>
        </w:tc>
      </w:tr>
      <w:tr w:rsidR="00021C4D" w:rsidRPr="00B304C2" w14:paraId="023358B7" w14:textId="77777777" w:rsidTr="00E56E1E">
        <w:trPr>
          <w:cantSplit/>
          <w:trHeight w:val="51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9EC9CD0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548A83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F68FDF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Shock and vibration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9E5013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16BA1D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292BDA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25C83A7" w14:textId="77777777" w:rsidR="00021C4D" w:rsidRPr="00B304C2" w:rsidRDefault="00021C4D" w:rsidP="00021C4D">
            <w:pPr>
              <w:rPr>
                <w:rFonts w:cs="Arial"/>
                <w:szCs w:val="20"/>
                <w:lang w:val="es-ES"/>
              </w:rPr>
            </w:pPr>
            <w:r w:rsidRPr="00B304C2">
              <w:rPr>
                <w:rFonts w:cs="Arial"/>
                <w:szCs w:val="20"/>
                <w:lang w:val="es-ES"/>
              </w:rPr>
              <w:t>JIS C 0911; MIL-STD-202G-201A/202D</w:t>
            </w:r>
          </w:p>
        </w:tc>
      </w:tr>
      <w:tr w:rsidR="00021C4D" w:rsidRPr="00B304C2" w14:paraId="7164D16C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06DF1D0E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5.5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386A5AE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632D74C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Electromagnetic interference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1E68575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639AC10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42ED10F9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1BB106F6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</w:tr>
      <w:tr w:rsidR="00021C4D" w:rsidRPr="00B304C2" w14:paraId="50AD2870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3C31611" w14:textId="77777777" w:rsidR="00021C4D" w:rsidRPr="00B304C2" w:rsidRDefault="00021C4D" w:rsidP="00021C4D">
            <w:pPr>
              <w:rPr>
                <w:rFonts w:cs="Arial"/>
                <w:b/>
                <w:szCs w:val="20"/>
                <w:lang w:val="fr-FR"/>
              </w:rPr>
            </w:pPr>
            <w:r w:rsidRPr="00B304C2">
              <w:rPr>
                <w:rFonts w:cs="Arial"/>
                <w:b/>
                <w:szCs w:val="20"/>
                <w:lang w:val="fr-FR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E327181" w14:textId="77777777" w:rsidR="00021C4D" w:rsidRPr="00B304C2" w:rsidRDefault="00021C4D" w:rsidP="00021C4D">
            <w:pPr>
              <w:pStyle w:val="BodyText"/>
              <w:rPr>
                <w:sz w:val="20"/>
                <w:lang w:val="fr-FR"/>
              </w:rPr>
            </w:pPr>
            <w:r w:rsidRPr="00B304C2">
              <w:rPr>
                <w:sz w:val="20"/>
                <w:lang w:val="fr-FR"/>
              </w:rPr>
              <w:t>Service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03927D8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BBA7C56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C40B42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94D0062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A1487DF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</w:tr>
      <w:tr w:rsidR="00021C4D" w:rsidRPr="00B304C2" w14:paraId="0053C2DF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1DF533E5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  <w:lang w:val="fr-FR"/>
              </w:rPr>
            </w:pPr>
            <w:r w:rsidRPr="00B304C2">
              <w:rPr>
                <w:rFonts w:ascii="Arial" w:hAnsi="Arial" w:cs="Arial"/>
                <w:bCs/>
                <w:lang w:val="fr-FR"/>
              </w:rPr>
              <w:t>6.1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2D49E8C" w14:textId="77777777" w:rsidR="00021C4D" w:rsidRPr="00B304C2" w:rsidRDefault="00021C4D" w:rsidP="00021C4D">
            <w:pPr>
              <w:pStyle w:val="BodyText"/>
              <w:rPr>
                <w:sz w:val="20"/>
                <w:lang w:val="fr-FR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11D3503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Maintenance free period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72B8B19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281810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2D40234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1096B2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4FDFA9EE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2867A00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6.2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A741806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CA655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Rework at stated service intervals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99F69B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23A67B0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44CA79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698D2E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C4BDBBA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5286EA46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6.3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1CD65EF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6705F3E8" w14:textId="77777777" w:rsidR="00021C4D" w:rsidRPr="00B304C2" w:rsidRDefault="00B304C2" w:rsidP="00B304C2">
            <w:pPr>
              <w:rPr>
                <w:rFonts w:cs="Arial"/>
                <w:szCs w:val="20"/>
              </w:rPr>
            </w:pPr>
            <w:ins w:id="3" w:author="James Collocott" w:date="2013-04-17T12:32:00Z">
              <w:r w:rsidRPr="00B304C2">
                <w:rPr>
                  <w:rFonts w:cs="Arial"/>
                  <w:szCs w:val="20"/>
                  <w:highlight w:val="yellow"/>
                  <w:rPrChange w:id="4" w:author="James Collocott" w:date="2013-04-17T12:33:00Z">
                    <w:rPr>
                      <w:rFonts w:cs="Arial"/>
                      <w:szCs w:val="20"/>
                    </w:rPr>
                  </w:rPrChange>
                </w:rPr>
                <w:t xml:space="preserve">Guaranteed </w:t>
              </w:r>
            </w:ins>
            <w:del w:id="5" w:author="James Collocott" w:date="2013-04-17T12:32:00Z">
              <w:r w:rsidR="00021C4D" w:rsidRPr="00B304C2" w:rsidDel="00B304C2">
                <w:rPr>
                  <w:rFonts w:cs="Arial"/>
                  <w:szCs w:val="20"/>
                  <w:highlight w:val="yellow"/>
                  <w:rPrChange w:id="6" w:author="James Collocott" w:date="2013-04-17T12:33:00Z">
                    <w:rPr>
                      <w:rFonts w:cs="Arial"/>
                      <w:szCs w:val="20"/>
                    </w:rPr>
                  </w:rPrChange>
                </w:rPr>
                <w:delText>Assured</w:delText>
              </w:r>
            </w:del>
            <w:r w:rsidR="00021C4D" w:rsidRPr="00B304C2">
              <w:rPr>
                <w:rFonts w:cs="Arial"/>
                <w:szCs w:val="20"/>
              </w:rPr>
              <w:t xml:space="preserve"> Service life of all components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A6B04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26A1B15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241DE31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299D22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31753E3D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</w:tcBorders>
            <w:shd w:val="clear" w:color="auto" w:fill="F3F3F3"/>
          </w:tcPr>
          <w:p w14:paraId="55392139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F3F3F3"/>
          </w:tcPr>
          <w:p w14:paraId="0BBC5975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Disposal</w:t>
            </w:r>
          </w:p>
        </w:tc>
        <w:tc>
          <w:tcPr>
            <w:tcW w:w="1980" w:type="dxa"/>
            <w:tcBorders>
              <w:top w:val="single" w:sz="6" w:space="0" w:color="auto"/>
            </w:tcBorders>
            <w:shd w:val="clear" w:color="auto" w:fill="F3F3F3"/>
          </w:tcPr>
          <w:p w14:paraId="53C0977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  <w:shd w:val="clear" w:color="auto" w:fill="F3F3F3"/>
          </w:tcPr>
          <w:p w14:paraId="1E80D3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</w:tcBorders>
            <w:shd w:val="clear" w:color="auto" w:fill="F3F3F3"/>
          </w:tcPr>
          <w:p w14:paraId="4F42AD6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</w:tcBorders>
            <w:shd w:val="clear" w:color="auto" w:fill="F3F3F3"/>
          </w:tcPr>
          <w:p w14:paraId="4C046A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</w:tcBorders>
            <w:shd w:val="clear" w:color="auto" w:fill="F3F3F3"/>
          </w:tcPr>
          <w:p w14:paraId="6068D9B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5071D94" w14:textId="77777777" w:rsidTr="00E56E1E">
        <w:trPr>
          <w:cantSplit/>
        </w:trPr>
        <w:tc>
          <w:tcPr>
            <w:tcW w:w="822" w:type="dxa"/>
            <w:tcBorders>
              <w:bottom w:val="single" w:sz="4" w:space="0" w:color="auto"/>
            </w:tcBorders>
          </w:tcPr>
          <w:p w14:paraId="79E16E31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7.1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4D4B4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84ED2C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Obligatory and recommended disposal method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2F8847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42FEAC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14:paraId="3F216B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</w:tcPr>
          <w:p w14:paraId="0026368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guideline 1036 – Environmental Considerations in Aids to Navigation Engineering</w:t>
            </w:r>
          </w:p>
        </w:tc>
      </w:tr>
    </w:tbl>
    <w:p w14:paraId="0D06A19E" w14:textId="77777777" w:rsidR="003A1995" w:rsidRPr="00B304C2" w:rsidRDefault="003A1995" w:rsidP="004A3695">
      <w:pPr>
        <w:spacing w:before="120" w:after="120"/>
        <w:rPr>
          <w:rFonts w:cs="Arial"/>
          <w:szCs w:val="20"/>
        </w:rPr>
      </w:pPr>
    </w:p>
    <w:sectPr w:rsidR="003A1995" w:rsidRPr="00B304C2" w:rsidSect="00021C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A831D" w14:textId="77777777" w:rsidR="002C7EF9" w:rsidRDefault="002C7EF9" w:rsidP="00021C4D">
      <w:r>
        <w:separator/>
      </w:r>
    </w:p>
  </w:endnote>
  <w:endnote w:type="continuationSeparator" w:id="0">
    <w:p w14:paraId="71105251" w14:textId="77777777" w:rsidR="002C7EF9" w:rsidRDefault="002C7EF9" w:rsidP="0002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2ED02" w14:textId="77777777" w:rsidR="002C7EF9" w:rsidRDefault="002C7EF9" w:rsidP="00021C4D">
      <w:r>
        <w:separator/>
      </w:r>
    </w:p>
  </w:footnote>
  <w:footnote w:type="continuationSeparator" w:id="0">
    <w:p w14:paraId="4D82AFAA" w14:textId="77777777" w:rsidR="002C7EF9" w:rsidRDefault="002C7EF9" w:rsidP="00021C4D">
      <w:r>
        <w:continuationSeparator/>
      </w:r>
    </w:p>
  </w:footnote>
  <w:footnote w:id="1">
    <w:p w14:paraId="15DBCF39" w14:textId="77777777" w:rsidR="00673F7A" w:rsidRPr="00673F7A" w:rsidRDefault="00673F7A" w:rsidP="00673F7A">
      <w:r>
        <w:rPr>
          <w:rStyle w:val="FootnoteReference"/>
        </w:rPr>
        <w:footnoteRef/>
      </w:r>
      <w:r>
        <w:t xml:space="preserve"> </w:t>
      </w:r>
      <w:r w:rsidRPr="008220F0">
        <w:rPr>
          <w:sz w:val="21"/>
          <w:szCs w:val="21"/>
        </w:rPr>
        <w:t>Where no test standard is mentioned the manufacturer should state the test standard used, preferably with reference to international or national standards.</w:t>
      </w:r>
    </w:p>
  </w:footnote>
  <w:footnote w:id="2">
    <w:p w14:paraId="2CA977C7" w14:textId="77777777" w:rsidR="00E56E1E" w:rsidRPr="005C13A8" w:rsidRDefault="00E56E1E" w:rsidP="005C13A8">
      <w:pPr>
        <w:pStyle w:val="FootnoteText"/>
        <w:jc w:val="both"/>
        <w:rPr>
          <w:rFonts w:ascii="Arial" w:hAnsi="Arial" w:cs="Arial"/>
        </w:rPr>
      </w:pPr>
      <w:r w:rsidRPr="005C13A8">
        <w:rPr>
          <w:rStyle w:val="FootnoteReference"/>
          <w:rFonts w:ascii="Arial" w:hAnsi="Arial" w:cs="Arial"/>
        </w:rPr>
        <w:footnoteRef/>
      </w:r>
      <w:r w:rsidRPr="005C13A8">
        <w:rPr>
          <w:rFonts w:ascii="Arial" w:hAnsi="Arial" w:cs="Arial"/>
        </w:rPr>
        <w:t xml:space="preserve"> In the case of measurement facilities being available and a sample having been obtained, the resultant measurements are compared with what has been specified. If no measurement facilities are available</w:t>
      </w:r>
      <w:r w:rsidR="005C13A8" w:rsidRPr="005C13A8">
        <w:rPr>
          <w:rFonts w:ascii="Arial" w:hAnsi="Arial" w:cs="Arial"/>
        </w:rPr>
        <w:t>,</w:t>
      </w:r>
      <w:r w:rsidRPr="005C13A8">
        <w:rPr>
          <w:rFonts w:ascii="Arial" w:hAnsi="Arial" w:cs="Arial"/>
        </w:rPr>
        <w:t xml:space="preserve"> the measured values offered need</w:t>
      </w:r>
      <w:r w:rsidR="005C13A8" w:rsidRPr="005C13A8">
        <w:rPr>
          <w:rFonts w:ascii="Arial" w:hAnsi="Arial" w:cs="Arial"/>
        </w:rPr>
        <w:t xml:space="preserve"> to be supported by relevant</w:t>
      </w:r>
      <w:r w:rsidRPr="005C13A8">
        <w:rPr>
          <w:rFonts w:ascii="Arial" w:hAnsi="Arial" w:cs="Arial"/>
        </w:rPr>
        <w:t xml:space="preserve"> documentation </w:t>
      </w:r>
      <w:r w:rsidR="005C13A8" w:rsidRPr="005C13A8">
        <w:rPr>
          <w:rFonts w:ascii="Arial" w:hAnsi="Arial" w:cs="Arial"/>
        </w:rPr>
        <w:t xml:space="preserve">from the manufacturer </w:t>
      </w:r>
      <w:r w:rsidRPr="005C13A8">
        <w:rPr>
          <w:rFonts w:ascii="Arial" w:hAnsi="Arial" w:cs="Arial"/>
        </w:rPr>
        <w:t xml:space="preserve">as proof </w:t>
      </w:r>
      <w:r w:rsidR="005C13A8" w:rsidRPr="005C13A8">
        <w:rPr>
          <w:rFonts w:ascii="Arial" w:hAnsi="Arial" w:cs="Arial"/>
        </w:rPr>
        <w:t>of what is being offered</w:t>
      </w:r>
      <w:r w:rsidRPr="005C13A8">
        <w:rPr>
          <w:rFonts w:ascii="Arial" w:hAnsi="Arial" w:cs="Arial"/>
        </w:rPr>
        <w:t>.</w:t>
      </w:r>
    </w:p>
    <w:p w14:paraId="7C64DE5D" w14:textId="77777777" w:rsidR="00E56E1E" w:rsidRPr="00E56E1E" w:rsidRDefault="00E56E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AA19D" w14:textId="77777777" w:rsidR="00575839" w:rsidRDefault="00575839">
    <w:pPr>
      <w:pStyle w:val="Header"/>
    </w:pPr>
    <w:r>
      <w:tab/>
    </w:r>
    <w:r>
      <w:tab/>
      <w:t>EEP20/WG3/WP2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D24E1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1"/>
    <w:multiLevelType w:val="singleLevel"/>
    <w:tmpl w:val="C93A5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354D2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715425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EC"/>
    <w:rsid w:val="00021C4D"/>
    <w:rsid w:val="00077E96"/>
    <w:rsid w:val="000D54D5"/>
    <w:rsid w:val="002C7EF9"/>
    <w:rsid w:val="00396236"/>
    <w:rsid w:val="003A1995"/>
    <w:rsid w:val="003F396D"/>
    <w:rsid w:val="00472EC6"/>
    <w:rsid w:val="004A3695"/>
    <w:rsid w:val="004D57B9"/>
    <w:rsid w:val="004E66BF"/>
    <w:rsid w:val="00575839"/>
    <w:rsid w:val="005C13A8"/>
    <w:rsid w:val="00673F7A"/>
    <w:rsid w:val="00750D02"/>
    <w:rsid w:val="007863B5"/>
    <w:rsid w:val="009E23B4"/>
    <w:rsid w:val="00A9251D"/>
    <w:rsid w:val="00B01A43"/>
    <w:rsid w:val="00B304C2"/>
    <w:rsid w:val="00D33BF0"/>
    <w:rsid w:val="00D561ED"/>
    <w:rsid w:val="00DC2EEC"/>
    <w:rsid w:val="00E56E1E"/>
    <w:rsid w:val="00EC7C00"/>
    <w:rsid w:val="00F4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08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F0"/>
    <w:pPr>
      <w:autoSpaceDE w:val="0"/>
      <w:autoSpaceDN w:val="0"/>
      <w:spacing w:after="0" w:line="240" w:lineRule="auto"/>
      <w:jc w:val="both"/>
    </w:pPr>
    <w:rPr>
      <w:rFonts w:ascii="Arial" w:hAnsi="Arial" w:cs="Times New Roman"/>
      <w:bCs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120"/>
      <w:ind w:left="720" w:hanging="720"/>
      <w:jc w:val="left"/>
      <w:outlineLvl w:val="0"/>
    </w:pPr>
    <w:rPr>
      <w:rFonts w:cs="Arial"/>
      <w:b/>
      <w:bCs w:val="0"/>
      <w:caps/>
      <w:kern w:val="28"/>
      <w:sz w:val="28"/>
      <w:szCs w:val="2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60"/>
      <w:ind w:left="720" w:hanging="720"/>
      <w:outlineLvl w:val="1"/>
    </w:pPr>
    <w:rPr>
      <w:rFonts w:cs="Arial"/>
      <w:b/>
      <w:bCs w:val="0"/>
      <w:i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021C4D"/>
    <w:pPr>
      <w:keepNext/>
      <w:widowControl w:val="0"/>
      <w:tabs>
        <w:tab w:val="left" w:pos="369"/>
        <w:tab w:val="num" w:pos="1080"/>
        <w:tab w:val="left" w:pos="1474"/>
      </w:tabs>
      <w:autoSpaceDE/>
      <w:autoSpaceDN/>
      <w:spacing w:before="240" w:after="60"/>
      <w:ind w:left="1080" w:hanging="1080"/>
      <w:outlineLvl w:val="2"/>
    </w:pPr>
    <w:rPr>
      <w:rFonts w:cs="Arial"/>
      <w:bCs w:val="0"/>
      <w:sz w:val="24"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1C4D"/>
    <w:pPr>
      <w:keepNext/>
      <w:widowControl w:val="0"/>
      <w:tabs>
        <w:tab w:val="num" w:pos="1440"/>
        <w:tab w:val="left" w:pos="2160"/>
      </w:tabs>
      <w:autoSpaceDE/>
      <w:autoSpaceDN/>
      <w:spacing w:after="80"/>
      <w:ind w:left="1440" w:hanging="1440"/>
      <w:outlineLvl w:val="3"/>
    </w:pPr>
    <w:rPr>
      <w:rFonts w:cs="Arial"/>
      <w:bCs w:val="0"/>
      <w:i/>
      <w:sz w:val="22"/>
      <w:szCs w:val="22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1C4D"/>
    <w:pPr>
      <w:keepNext/>
      <w:tabs>
        <w:tab w:val="num" w:pos="0"/>
      </w:tabs>
      <w:autoSpaceDE/>
      <w:autoSpaceDN/>
      <w:jc w:val="center"/>
      <w:outlineLvl w:val="4"/>
    </w:pPr>
    <w:rPr>
      <w:rFonts w:ascii="Times New Roman" w:hAnsi="Times New Roman"/>
      <w:bCs w:val="0"/>
      <w:sz w:val="6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1C4D"/>
    <w:pPr>
      <w:keepNext/>
      <w:tabs>
        <w:tab w:val="num" w:pos="0"/>
      </w:tabs>
      <w:autoSpaceDE/>
      <w:autoSpaceDN/>
      <w:jc w:val="left"/>
      <w:outlineLvl w:val="5"/>
    </w:pPr>
    <w:rPr>
      <w:rFonts w:ascii="Times New Roman" w:hAnsi="Times New Roman"/>
      <w:b/>
      <w:bCs w:val="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6"/>
    </w:pPr>
    <w:rPr>
      <w:bCs w:val="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7"/>
    </w:pPr>
    <w:rPr>
      <w:bCs w:val="0"/>
      <w:i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8"/>
    </w:pPr>
    <w:rPr>
      <w:b/>
      <w:bCs w:val="0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C4D"/>
    <w:rPr>
      <w:rFonts w:ascii="Arial" w:hAnsi="Arial" w:cs="Arial"/>
      <w:b/>
      <w:caps/>
      <w:kern w:val="28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1C4D"/>
    <w:rPr>
      <w:rFonts w:ascii="Arial" w:hAnsi="Arial" w:cs="Arial"/>
      <w:b/>
      <w:i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1C4D"/>
    <w:rPr>
      <w:rFonts w:ascii="Arial" w:hAnsi="Arial" w:cs="Arial"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1C4D"/>
    <w:rPr>
      <w:rFonts w:ascii="Arial" w:hAnsi="Arial" w:cs="Arial"/>
      <w:i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1C4D"/>
    <w:rPr>
      <w:rFonts w:ascii="Times New Roman" w:hAnsi="Times New Roman" w:cs="Times New Roman"/>
      <w:sz w:val="6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1C4D"/>
    <w:rPr>
      <w:rFonts w:ascii="Times New Roman" w:hAnsi="Times New Roman" w:cs="Times New Roman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1C4D"/>
    <w:rPr>
      <w:rFonts w:ascii="Arial" w:hAnsi="Arial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1C4D"/>
    <w:rPr>
      <w:rFonts w:ascii="Arial" w:hAnsi="Arial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1C4D"/>
    <w:rPr>
      <w:rFonts w:ascii="Arial" w:hAnsi="Arial" w:cs="Times New Roman"/>
      <w:b/>
      <w:i/>
      <w:sz w:val="18"/>
      <w:szCs w:val="20"/>
      <w:lang w:val="en-GB" w:eastAsia="en-GB"/>
    </w:rPr>
  </w:style>
  <w:style w:type="paragraph" w:styleId="BodyText">
    <w:name w:val="Body Text"/>
    <w:basedOn w:val="Normal"/>
    <w:link w:val="BodyTextChar"/>
    <w:autoRedefine/>
    <w:uiPriority w:val="99"/>
    <w:qFormat/>
    <w:rsid w:val="00B01A43"/>
    <w:pPr>
      <w:autoSpaceDE/>
      <w:autoSpaceDN/>
      <w:spacing w:before="60" w:after="60"/>
      <w:jc w:val="left"/>
      <w:outlineLvl w:val="1"/>
    </w:pPr>
    <w:rPr>
      <w:rFonts w:eastAsia="Calibri" w:cs="Arial"/>
      <w:bCs w:val="0"/>
      <w:sz w:val="22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B01A43"/>
    <w:rPr>
      <w:rFonts w:ascii="Arial" w:eastAsia="Calibri" w:hAnsi="Arial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01A43"/>
    <w:pPr>
      <w:ind w:left="720"/>
      <w:contextualSpacing/>
    </w:pPr>
  </w:style>
  <w:style w:type="paragraph" w:customStyle="1" w:styleId="TxBrp1">
    <w:name w:val="TxBr_p1"/>
    <w:basedOn w:val="Normal"/>
    <w:rsid w:val="00021C4D"/>
    <w:pPr>
      <w:widowControl w:val="0"/>
      <w:tabs>
        <w:tab w:val="left" w:pos="1666"/>
      </w:tabs>
      <w:autoSpaceDE/>
      <w:autoSpaceDN/>
      <w:ind w:left="670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4">
    <w:name w:val="TxBr_p4"/>
    <w:basedOn w:val="Normal"/>
    <w:rsid w:val="00021C4D"/>
    <w:pPr>
      <w:widowControl w:val="0"/>
      <w:tabs>
        <w:tab w:val="left" w:pos="651"/>
      </w:tabs>
      <w:autoSpaceDE/>
      <w:autoSpaceDN/>
      <w:ind w:left="345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5">
    <w:name w:val="TxBr_p5"/>
    <w:basedOn w:val="Normal"/>
    <w:rsid w:val="00021C4D"/>
    <w:pPr>
      <w:widowControl w:val="0"/>
      <w:tabs>
        <w:tab w:val="left" w:pos="2069"/>
      </w:tabs>
      <w:autoSpaceDE/>
      <w:autoSpaceDN/>
      <w:ind w:left="1073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9">
    <w:name w:val="TxBr_p9"/>
    <w:basedOn w:val="Normal"/>
    <w:rsid w:val="00021C4D"/>
    <w:pPr>
      <w:widowControl w:val="0"/>
      <w:tabs>
        <w:tab w:val="left" w:pos="3577"/>
      </w:tabs>
      <w:autoSpaceDE/>
      <w:autoSpaceDN/>
      <w:ind w:left="2581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10">
    <w:name w:val="TxBr_p10"/>
    <w:basedOn w:val="Normal"/>
    <w:rsid w:val="00021C4D"/>
    <w:pPr>
      <w:widowControl w:val="0"/>
      <w:tabs>
        <w:tab w:val="left" w:pos="1564"/>
        <w:tab w:val="left" w:pos="2273"/>
      </w:tabs>
      <w:autoSpaceDE/>
      <w:autoSpaceDN/>
      <w:spacing w:line="368" w:lineRule="auto"/>
      <w:ind w:left="2274" w:hanging="709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021C4D"/>
    <w:pPr>
      <w:widowControl w:val="0"/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21C4D"/>
    <w:rPr>
      <w:rFonts w:ascii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021C4D"/>
    <w:rPr>
      <w:sz w:val="20"/>
    </w:rPr>
  </w:style>
  <w:style w:type="paragraph" w:styleId="Header">
    <w:name w:val="header"/>
    <w:basedOn w:val="Normal"/>
    <w:link w:val="HeaderChar"/>
    <w:uiPriority w:val="99"/>
    <w:rsid w:val="00021C4D"/>
    <w:pPr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rsid w:val="00021C4D"/>
    <w:pPr>
      <w:autoSpaceDE/>
      <w:autoSpaceDN/>
      <w:spacing w:after="120"/>
      <w:ind w:left="144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21C4D"/>
    <w:rPr>
      <w:rFonts w:ascii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021C4D"/>
    <w:pPr>
      <w:autoSpaceDE/>
      <w:autoSpaceDN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021C4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BodyTextIndent3">
    <w:name w:val="Body Text Indent 3"/>
    <w:basedOn w:val="Normal"/>
    <w:link w:val="BodyTextIndent3Char"/>
    <w:uiPriority w:val="99"/>
    <w:rsid w:val="00021C4D"/>
    <w:pPr>
      <w:tabs>
        <w:tab w:val="left" w:pos="709"/>
      </w:tabs>
      <w:autoSpaceDE/>
      <w:autoSpaceDN/>
      <w:spacing w:before="120" w:after="120"/>
      <w:ind w:left="709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link w:val="TitleChar"/>
    <w:uiPriority w:val="10"/>
    <w:qFormat/>
    <w:rsid w:val="00021C4D"/>
    <w:pPr>
      <w:autoSpaceDE/>
      <w:autoSpaceDN/>
      <w:jc w:val="center"/>
    </w:pPr>
    <w:rPr>
      <w:rFonts w:cs="Arial"/>
      <w:b/>
      <w:bCs w:val="0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021C4D"/>
    <w:rPr>
      <w:rFonts w:ascii="Arial" w:hAnsi="Arial" w:cs="Arial"/>
      <w:b/>
      <w:sz w:val="32"/>
      <w:szCs w:val="32"/>
      <w:lang w:val="en-GB" w:eastAsia="en-GB"/>
    </w:rPr>
  </w:style>
  <w:style w:type="paragraph" w:styleId="Caption">
    <w:name w:val="caption"/>
    <w:basedOn w:val="Normal"/>
    <w:next w:val="Normal"/>
    <w:uiPriority w:val="35"/>
    <w:qFormat/>
    <w:rsid w:val="00021C4D"/>
    <w:pPr>
      <w:autoSpaceDE/>
      <w:autoSpaceDN/>
      <w:jc w:val="center"/>
    </w:pPr>
    <w:rPr>
      <w:rFonts w:ascii="Times New Roman" w:hAnsi="Times New Roman"/>
      <w:bCs w:val="0"/>
      <w:sz w:val="46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021C4D"/>
    <w:pPr>
      <w:autoSpaceDE/>
      <w:autoSpaceDN/>
      <w:spacing w:before="120" w:after="120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semiHidden/>
    <w:rsid w:val="00021C4D"/>
    <w:pPr>
      <w:autoSpaceDE/>
      <w:autoSpaceDN/>
      <w:spacing w:before="120" w:after="120"/>
      <w:jc w:val="left"/>
    </w:pPr>
    <w:rPr>
      <w:rFonts w:ascii="Times New Roman" w:hAnsi="Times New Roman"/>
      <w:b/>
      <w:caps/>
      <w:szCs w:val="20"/>
      <w:lang w:val="en-GB" w:eastAsia="en-GB"/>
    </w:rPr>
  </w:style>
  <w:style w:type="paragraph" w:styleId="TOC2">
    <w:name w:val="toc 2"/>
    <w:basedOn w:val="Normal"/>
    <w:next w:val="Normal"/>
    <w:autoRedefine/>
    <w:uiPriority w:val="39"/>
    <w:semiHidden/>
    <w:rsid w:val="00021C4D"/>
    <w:pPr>
      <w:autoSpaceDE/>
      <w:autoSpaceDN/>
      <w:ind w:left="2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styleId="TOC3">
    <w:name w:val="toc 3"/>
    <w:basedOn w:val="Normal"/>
    <w:next w:val="Normal"/>
    <w:autoRedefine/>
    <w:uiPriority w:val="39"/>
    <w:semiHidden/>
    <w:rsid w:val="00021C4D"/>
    <w:pPr>
      <w:autoSpaceDE/>
      <w:autoSpaceDN/>
      <w:ind w:left="400"/>
      <w:jc w:val="left"/>
    </w:pPr>
    <w:rPr>
      <w:rFonts w:ascii="Times New Roman" w:hAnsi="Times New Roman"/>
      <w:bCs w:val="0"/>
      <w:i/>
      <w:iCs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021C4D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D"/>
    <w:rPr>
      <w:rFonts w:ascii="Tahoma" w:hAnsi="Tahoma" w:cs="Tahoma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021C4D"/>
    <w:pPr>
      <w:autoSpaceDE/>
      <w:autoSpaceDN/>
      <w:jc w:val="left"/>
    </w:pPr>
    <w:rPr>
      <w:rFonts w:ascii="Tahoma" w:hAnsi="Tahoma" w:cs="Tahoma"/>
      <w:bCs w:val="0"/>
      <w:sz w:val="16"/>
      <w:szCs w:val="16"/>
      <w:lang w:val="en-GB" w:eastAsia="en-GB"/>
    </w:rPr>
  </w:style>
  <w:style w:type="paragraph" w:styleId="ListNumber2">
    <w:name w:val="List Number 2"/>
    <w:basedOn w:val="Normal"/>
    <w:uiPriority w:val="99"/>
    <w:rsid w:val="00021C4D"/>
    <w:pPr>
      <w:numPr>
        <w:numId w:val="1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Continue">
    <w:name w:val="List Continue"/>
    <w:basedOn w:val="Normal"/>
    <w:uiPriority w:val="99"/>
    <w:rsid w:val="00021C4D"/>
    <w:pPr>
      <w:autoSpaceDE/>
      <w:autoSpaceDN/>
      <w:spacing w:after="120"/>
      <w:ind w:left="288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">
    <w:name w:val="List Bullet"/>
    <w:basedOn w:val="Normal"/>
    <w:uiPriority w:val="99"/>
    <w:rsid w:val="00021C4D"/>
    <w:pPr>
      <w:numPr>
        <w:numId w:val="2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table" w:styleId="TableGrid">
    <w:name w:val="Table Grid"/>
    <w:basedOn w:val="TableNormal"/>
    <w:uiPriority w:val="59"/>
    <w:rsid w:val="00021C4D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2">
    <w:name w:val="List Continue 2"/>
    <w:basedOn w:val="Normal"/>
    <w:uiPriority w:val="99"/>
    <w:rsid w:val="00021C4D"/>
    <w:pPr>
      <w:autoSpaceDE/>
      <w:autoSpaceDN/>
      <w:spacing w:after="120"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Number">
    <w:name w:val="List Number"/>
    <w:basedOn w:val="Normal"/>
    <w:uiPriority w:val="99"/>
    <w:rsid w:val="00021C4D"/>
    <w:pPr>
      <w:tabs>
        <w:tab w:val="num" w:pos="360"/>
      </w:tabs>
      <w:autoSpaceDE/>
      <w:autoSpaceDN/>
      <w:spacing w:after="60"/>
      <w:ind w:left="360" w:hanging="3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Subtitle">
    <w:name w:val="Subtitle"/>
    <w:basedOn w:val="Normal"/>
    <w:link w:val="SubtitleChar"/>
    <w:uiPriority w:val="11"/>
    <w:qFormat/>
    <w:rsid w:val="00021C4D"/>
    <w:pPr>
      <w:autoSpaceDE/>
      <w:autoSpaceDN/>
      <w:spacing w:after="60"/>
      <w:jc w:val="center"/>
      <w:outlineLvl w:val="1"/>
    </w:pPr>
    <w:rPr>
      <w:rFonts w:cs="Arial"/>
      <w:bCs w:val="0"/>
      <w:sz w:val="24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021C4D"/>
    <w:rPr>
      <w:rFonts w:ascii="Arial" w:hAnsi="Arial" w:cs="Arial"/>
      <w:sz w:val="24"/>
      <w:szCs w:val="24"/>
      <w:lang w:val="en-GB" w:eastAsia="en-GB"/>
    </w:rPr>
  </w:style>
  <w:style w:type="paragraph" w:customStyle="1" w:styleId="Annex">
    <w:name w:val="Annex"/>
    <w:basedOn w:val="Subtitle"/>
    <w:link w:val="AnnexChar"/>
    <w:rsid w:val="00021C4D"/>
    <w:pPr>
      <w:spacing w:before="240" w:after="120"/>
    </w:pPr>
    <w:rPr>
      <w:b/>
    </w:rPr>
  </w:style>
  <w:style w:type="character" w:customStyle="1" w:styleId="AnnexChar">
    <w:name w:val="Annex Char"/>
    <w:link w:val="Annex"/>
    <w:locked/>
    <w:rsid w:val="00021C4D"/>
    <w:rPr>
      <w:rFonts w:ascii="Arial" w:hAnsi="Arial" w:cs="Arial"/>
      <w:b/>
      <w:sz w:val="24"/>
      <w:szCs w:val="24"/>
      <w:lang w:val="en-GB" w:eastAsia="en-GB"/>
    </w:rPr>
  </w:style>
  <w:style w:type="paragraph" w:styleId="ListBullet2">
    <w:name w:val="List Bullet 2"/>
    <w:basedOn w:val="Normal"/>
    <w:uiPriority w:val="99"/>
    <w:rsid w:val="00021C4D"/>
    <w:pPr>
      <w:numPr>
        <w:numId w:val="3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4">
    <w:name w:val="List Bullet 4"/>
    <w:basedOn w:val="Normal"/>
    <w:uiPriority w:val="99"/>
    <w:rsid w:val="00021C4D"/>
    <w:pPr>
      <w:numPr>
        <w:numId w:val="4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TableofFigures">
    <w:name w:val="table of figures"/>
    <w:basedOn w:val="Normal"/>
    <w:next w:val="Normal"/>
    <w:uiPriority w:val="99"/>
    <w:semiHidden/>
    <w:rsid w:val="00021C4D"/>
    <w:pPr>
      <w:autoSpaceDE/>
      <w:autoSpaceDN/>
      <w:ind w:left="400" w:hanging="4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customStyle="1" w:styleId="AISNormal">
    <w:name w:val="AIS Normal"/>
    <w:basedOn w:val="Normal"/>
    <w:rsid w:val="00021C4D"/>
    <w:pPr>
      <w:autoSpaceDE/>
      <w:autoSpaceDN/>
      <w:jc w:val="left"/>
    </w:pPr>
    <w:rPr>
      <w:rFonts w:ascii="Times New Roman" w:hAnsi="Times New Roman"/>
      <w:bCs w:val="0"/>
      <w:sz w:val="24"/>
      <w:szCs w:val="20"/>
      <w:lang w:val="en-GB"/>
    </w:rPr>
  </w:style>
  <w:style w:type="paragraph" w:customStyle="1" w:styleId="Council1">
    <w:name w:val="Council1"/>
    <w:basedOn w:val="Normal"/>
    <w:rsid w:val="00021C4D"/>
    <w:pPr>
      <w:tabs>
        <w:tab w:val="left" w:pos="4920"/>
      </w:tabs>
      <w:overflowPunct w:val="0"/>
      <w:adjustRightInd w:val="0"/>
      <w:spacing w:before="60"/>
      <w:jc w:val="left"/>
      <w:textAlignment w:val="baseline"/>
    </w:pPr>
    <w:rPr>
      <w:rFonts w:ascii="Times New Roman" w:hAnsi="Times New Roman"/>
      <w:b/>
      <w:i/>
      <w:iCs/>
      <w:sz w:val="24"/>
      <w:lang w:val="en-GB"/>
    </w:rPr>
  </w:style>
  <w:style w:type="paragraph" w:customStyle="1" w:styleId="Council2">
    <w:name w:val="Council2"/>
    <w:basedOn w:val="Normal"/>
    <w:rsid w:val="00021C4D"/>
    <w:pPr>
      <w:tabs>
        <w:tab w:val="left" w:pos="4920"/>
      </w:tabs>
      <w:overflowPunct w:val="0"/>
      <w:adjustRightInd w:val="0"/>
      <w:spacing w:before="360"/>
      <w:jc w:val="center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Council3">
    <w:name w:val="Council3"/>
    <w:basedOn w:val="Normal"/>
    <w:rsid w:val="00021C4D"/>
    <w:pPr>
      <w:tabs>
        <w:tab w:val="left" w:pos="4920"/>
      </w:tabs>
      <w:overflowPunct w:val="0"/>
      <w:adjustRightInd w:val="0"/>
      <w:jc w:val="left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AnnexHeading1">
    <w:name w:val="Annex Heading 1"/>
    <w:basedOn w:val="Annex"/>
    <w:rsid w:val="00021C4D"/>
    <w:rPr>
      <w:b w:val="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6E1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6E1E"/>
    <w:rPr>
      <w:rFonts w:ascii="Arial" w:hAnsi="Arial" w:cs="Times New Roman"/>
      <w:b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6E1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F0"/>
    <w:pPr>
      <w:autoSpaceDE w:val="0"/>
      <w:autoSpaceDN w:val="0"/>
      <w:spacing w:after="0" w:line="240" w:lineRule="auto"/>
      <w:jc w:val="both"/>
    </w:pPr>
    <w:rPr>
      <w:rFonts w:ascii="Arial" w:hAnsi="Arial" w:cs="Times New Roman"/>
      <w:bCs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120"/>
      <w:ind w:left="720" w:hanging="720"/>
      <w:jc w:val="left"/>
      <w:outlineLvl w:val="0"/>
    </w:pPr>
    <w:rPr>
      <w:rFonts w:cs="Arial"/>
      <w:b/>
      <w:bCs w:val="0"/>
      <w:caps/>
      <w:kern w:val="28"/>
      <w:sz w:val="28"/>
      <w:szCs w:val="2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60"/>
      <w:ind w:left="720" w:hanging="720"/>
      <w:outlineLvl w:val="1"/>
    </w:pPr>
    <w:rPr>
      <w:rFonts w:cs="Arial"/>
      <w:b/>
      <w:bCs w:val="0"/>
      <w:i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021C4D"/>
    <w:pPr>
      <w:keepNext/>
      <w:widowControl w:val="0"/>
      <w:tabs>
        <w:tab w:val="left" w:pos="369"/>
        <w:tab w:val="num" w:pos="1080"/>
        <w:tab w:val="left" w:pos="1474"/>
      </w:tabs>
      <w:autoSpaceDE/>
      <w:autoSpaceDN/>
      <w:spacing w:before="240" w:after="60"/>
      <w:ind w:left="1080" w:hanging="1080"/>
      <w:outlineLvl w:val="2"/>
    </w:pPr>
    <w:rPr>
      <w:rFonts w:cs="Arial"/>
      <w:bCs w:val="0"/>
      <w:sz w:val="24"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1C4D"/>
    <w:pPr>
      <w:keepNext/>
      <w:widowControl w:val="0"/>
      <w:tabs>
        <w:tab w:val="num" w:pos="1440"/>
        <w:tab w:val="left" w:pos="2160"/>
      </w:tabs>
      <w:autoSpaceDE/>
      <w:autoSpaceDN/>
      <w:spacing w:after="80"/>
      <w:ind w:left="1440" w:hanging="1440"/>
      <w:outlineLvl w:val="3"/>
    </w:pPr>
    <w:rPr>
      <w:rFonts w:cs="Arial"/>
      <w:bCs w:val="0"/>
      <w:i/>
      <w:sz w:val="22"/>
      <w:szCs w:val="22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1C4D"/>
    <w:pPr>
      <w:keepNext/>
      <w:tabs>
        <w:tab w:val="num" w:pos="0"/>
      </w:tabs>
      <w:autoSpaceDE/>
      <w:autoSpaceDN/>
      <w:jc w:val="center"/>
      <w:outlineLvl w:val="4"/>
    </w:pPr>
    <w:rPr>
      <w:rFonts w:ascii="Times New Roman" w:hAnsi="Times New Roman"/>
      <w:bCs w:val="0"/>
      <w:sz w:val="6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1C4D"/>
    <w:pPr>
      <w:keepNext/>
      <w:tabs>
        <w:tab w:val="num" w:pos="0"/>
      </w:tabs>
      <w:autoSpaceDE/>
      <w:autoSpaceDN/>
      <w:jc w:val="left"/>
      <w:outlineLvl w:val="5"/>
    </w:pPr>
    <w:rPr>
      <w:rFonts w:ascii="Times New Roman" w:hAnsi="Times New Roman"/>
      <w:b/>
      <w:bCs w:val="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6"/>
    </w:pPr>
    <w:rPr>
      <w:bCs w:val="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7"/>
    </w:pPr>
    <w:rPr>
      <w:bCs w:val="0"/>
      <w:i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8"/>
    </w:pPr>
    <w:rPr>
      <w:b/>
      <w:bCs w:val="0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C4D"/>
    <w:rPr>
      <w:rFonts w:ascii="Arial" w:hAnsi="Arial" w:cs="Arial"/>
      <w:b/>
      <w:caps/>
      <w:kern w:val="28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1C4D"/>
    <w:rPr>
      <w:rFonts w:ascii="Arial" w:hAnsi="Arial" w:cs="Arial"/>
      <w:b/>
      <w:i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1C4D"/>
    <w:rPr>
      <w:rFonts w:ascii="Arial" w:hAnsi="Arial" w:cs="Arial"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1C4D"/>
    <w:rPr>
      <w:rFonts w:ascii="Arial" w:hAnsi="Arial" w:cs="Arial"/>
      <w:i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1C4D"/>
    <w:rPr>
      <w:rFonts w:ascii="Times New Roman" w:hAnsi="Times New Roman" w:cs="Times New Roman"/>
      <w:sz w:val="6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1C4D"/>
    <w:rPr>
      <w:rFonts w:ascii="Times New Roman" w:hAnsi="Times New Roman" w:cs="Times New Roman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1C4D"/>
    <w:rPr>
      <w:rFonts w:ascii="Arial" w:hAnsi="Arial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1C4D"/>
    <w:rPr>
      <w:rFonts w:ascii="Arial" w:hAnsi="Arial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1C4D"/>
    <w:rPr>
      <w:rFonts w:ascii="Arial" w:hAnsi="Arial" w:cs="Times New Roman"/>
      <w:b/>
      <w:i/>
      <w:sz w:val="18"/>
      <w:szCs w:val="20"/>
      <w:lang w:val="en-GB" w:eastAsia="en-GB"/>
    </w:rPr>
  </w:style>
  <w:style w:type="paragraph" w:styleId="BodyText">
    <w:name w:val="Body Text"/>
    <w:basedOn w:val="Normal"/>
    <w:link w:val="BodyTextChar"/>
    <w:autoRedefine/>
    <w:uiPriority w:val="99"/>
    <w:qFormat/>
    <w:rsid w:val="00B01A43"/>
    <w:pPr>
      <w:autoSpaceDE/>
      <w:autoSpaceDN/>
      <w:spacing w:before="60" w:after="60"/>
      <w:jc w:val="left"/>
      <w:outlineLvl w:val="1"/>
    </w:pPr>
    <w:rPr>
      <w:rFonts w:eastAsia="Calibri" w:cs="Arial"/>
      <w:bCs w:val="0"/>
      <w:sz w:val="22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B01A43"/>
    <w:rPr>
      <w:rFonts w:ascii="Arial" w:eastAsia="Calibri" w:hAnsi="Arial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01A43"/>
    <w:pPr>
      <w:ind w:left="720"/>
      <w:contextualSpacing/>
    </w:pPr>
  </w:style>
  <w:style w:type="paragraph" w:customStyle="1" w:styleId="TxBrp1">
    <w:name w:val="TxBr_p1"/>
    <w:basedOn w:val="Normal"/>
    <w:rsid w:val="00021C4D"/>
    <w:pPr>
      <w:widowControl w:val="0"/>
      <w:tabs>
        <w:tab w:val="left" w:pos="1666"/>
      </w:tabs>
      <w:autoSpaceDE/>
      <w:autoSpaceDN/>
      <w:ind w:left="670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4">
    <w:name w:val="TxBr_p4"/>
    <w:basedOn w:val="Normal"/>
    <w:rsid w:val="00021C4D"/>
    <w:pPr>
      <w:widowControl w:val="0"/>
      <w:tabs>
        <w:tab w:val="left" w:pos="651"/>
      </w:tabs>
      <w:autoSpaceDE/>
      <w:autoSpaceDN/>
      <w:ind w:left="345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5">
    <w:name w:val="TxBr_p5"/>
    <w:basedOn w:val="Normal"/>
    <w:rsid w:val="00021C4D"/>
    <w:pPr>
      <w:widowControl w:val="0"/>
      <w:tabs>
        <w:tab w:val="left" w:pos="2069"/>
      </w:tabs>
      <w:autoSpaceDE/>
      <w:autoSpaceDN/>
      <w:ind w:left="1073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9">
    <w:name w:val="TxBr_p9"/>
    <w:basedOn w:val="Normal"/>
    <w:rsid w:val="00021C4D"/>
    <w:pPr>
      <w:widowControl w:val="0"/>
      <w:tabs>
        <w:tab w:val="left" w:pos="3577"/>
      </w:tabs>
      <w:autoSpaceDE/>
      <w:autoSpaceDN/>
      <w:ind w:left="2581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10">
    <w:name w:val="TxBr_p10"/>
    <w:basedOn w:val="Normal"/>
    <w:rsid w:val="00021C4D"/>
    <w:pPr>
      <w:widowControl w:val="0"/>
      <w:tabs>
        <w:tab w:val="left" w:pos="1564"/>
        <w:tab w:val="left" w:pos="2273"/>
      </w:tabs>
      <w:autoSpaceDE/>
      <w:autoSpaceDN/>
      <w:spacing w:line="368" w:lineRule="auto"/>
      <w:ind w:left="2274" w:hanging="709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021C4D"/>
    <w:pPr>
      <w:widowControl w:val="0"/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21C4D"/>
    <w:rPr>
      <w:rFonts w:ascii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021C4D"/>
    <w:rPr>
      <w:sz w:val="20"/>
    </w:rPr>
  </w:style>
  <w:style w:type="paragraph" w:styleId="Header">
    <w:name w:val="header"/>
    <w:basedOn w:val="Normal"/>
    <w:link w:val="HeaderChar"/>
    <w:uiPriority w:val="99"/>
    <w:rsid w:val="00021C4D"/>
    <w:pPr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rsid w:val="00021C4D"/>
    <w:pPr>
      <w:autoSpaceDE/>
      <w:autoSpaceDN/>
      <w:spacing w:after="120"/>
      <w:ind w:left="144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21C4D"/>
    <w:rPr>
      <w:rFonts w:ascii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021C4D"/>
    <w:pPr>
      <w:autoSpaceDE/>
      <w:autoSpaceDN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021C4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BodyTextIndent3">
    <w:name w:val="Body Text Indent 3"/>
    <w:basedOn w:val="Normal"/>
    <w:link w:val="BodyTextIndent3Char"/>
    <w:uiPriority w:val="99"/>
    <w:rsid w:val="00021C4D"/>
    <w:pPr>
      <w:tabs>
        <w:tab w:val="left" w:pos="709"/>
      </w:tabs>
      <w:autoSpaceDE/>
      <w:autoSpaceDN/>
      <w:spacing w:before="120" w:after="120"/>
      <w:ind w:left="709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link w:val="TitleChar"/>
    <w:uiPriority w:val="10"/>
    <w:qFormat/>
    <w:rsid w:val="00021C4D"/>
    <w:pPr>
      <w:autoSpaceDE/>
      <w:autoSpaceDN/>
      <w:jc w:val="center"/>
    </w:pPr>
    <w:rPr>
      <w:rFonts w:cs="Arial"/>
      <w:b/>
      <w:bCs w:val="0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021C4D"/>
    <w:rPr>
      <w:rFonts w:ascii="Arial" w:hAnsi="Arial" w:cs="Arial"/>
      <w:b/>
      <w:sz w:val="32"/>
      <w:szCs w:val="32"/>
      <w:lang w:val="en-GB" w:eastAsia="en-GB"/>
    </w:rPr>
  </w:style>
  <w:style w:type="paragraph" w:styleId="Caption">
    <w:name w:val="caption"/>
    <w:basedOn w:val="Normal"/>
    <w:next w:val="Normal"/>
    <w:uiPriority w:val="35"/>
    <w:qFormat/>
    <w:rsid w:val="00021C4D"/>
    <w:pPr>
      <w:autoSpaceDE/>
      <w:autoSpaceDN/>
      <w:jc w:val="center"/>
    </w:pPr>
    <w:rPr>
      <w:rFonts w:ascii="Times New Roman" w:hAnsi="Times New Roman"/>
      <w:bCs w:val="0"/>
      <w:sz w:val="46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021C4D"/>
    <w:pPr>
      <w:autoSpaceDE/>
      <w:autoSpaceDN/>
      <w:spacing w:before="120" w:after="120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semiHidden/>
    <w:rsid w:val="00021C4D"/>
    <w:pPr>
      <w:autoSpaceDE/>
      <w:autoSpaceDN/>
      <w:spacing w:before="120" w:after="120"/>
      <w:jc w:val="left"/>
    </w:pPr>
    <w:rPr>
      <w:rFonts w:ascii="Times New Roman" w:hAnsi="Times New Roman"/>
      <w:b/>
      <w:caps/>
      <w:szCs w:val="20"/>
      <w:lang w:val="en-GB" w:eastAsia="en-GB"/>
    </w:rPr>
  </w:style>
  <w:style w:type="paragraph" w:styleId="TOC2">
    <w:name w:val="toc 2"/>
    <w:basedOn w:val="Normal"/>
    <w:next w:val="Normal"/>
    <w:autoRedefine/>
    <w:uiPriority w:val="39"/>
    <w:semiHidden/>
    <w:rsid w:val="00021C4D"/>
    <w:pPr>
      <w:autoSpaceDE/>
      <w:autoSpaceDN/>
      <w:ind w:left="2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styleId="TOC3">
    <w:name w:val="toc 3"/>
    <w:basedOn w:val="Normal"/>
    <w:next w:val="Normal"/>
    <w:autoRedefine/>
    <w:uiPriority w:val="39"/>
    <w:semiHidden/>
    <w:rsid w:val="00021C4D"/>
    <w:pPr>
      <w:autoSpaceDE/>
      <w:autoSpaceDN/>
      <w:ind w:left="400"/>
      <w:jc w:val="left"/>
    </w:pPr>
    <w:rPr>
      <w:rFonts w:ascii="Times New Roman" w:hAnsi="Times New Roman"/>
      <w:bCs w:val="0"/>
      <w:i/>
      <w:iCs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021C4D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D"/>
    <w:rPr>
      <w:rFonts w:ascii="Tahoma" w:hAnsi="Tahoma" w:cs="Tahoma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021C4D"/>
    <w:pPr>
      <w:autoSpaceDE/>
      <w:autoSpaceDN/>
      <w:jc w:val="left"/>
    </w:pPr>
    <w:rPr>
      <w:rFonts w:ascii="Tahoma" w:hAnsi="Tahoma" w:cs="Tahoma"/>
      <w:bCs w:val="0"/>
      <w:sz w:val="16"/>
      <w:szCs w:val="16"/>
      <w:lang w:val="en-GB" w:eastAsia="en-GB"/>
    </w:rPr>
  </w:style>
  <w:style w:type="paragraph" w:styleId="ListNumber2">
    <w:name w:val="List Number 2"/>
    <w:basedOn w:val="Normal"/>
    <w:uiPriority w:val="99"/>
    <w:rsid w:val="00021C4D"/>
    <w:pPr>
      <w:numPr>
        <w:numId w:val="1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Continue">
    <w:name w:val="List Continue"/>
    <w:basedOn w:val="Normal"/>
    <w:uiPriority w:val="99"/>
    <w:rsid w:val="00021C4D"/>
    <w:pPr>
      <w:autoSpaceDE/>
      <w:autoSpaceDN/>
      <w:spacing w:after="120"/>
      <w:ind w:left="288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">
    <w:name w:val="List Bullet"/>
    <w:basedOn w:val="Normal"/>
    <w:uiPriority w:val="99"/>
    <w:rsid w:val="00021C4D"/>
    <w:pPr>
      <w:numPr>
        <w:numId w:val="2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table" w:styleId="TableGrid">
    <w:name w:val="Table Grid"/>
    <w:basedOn w:val="TableNormal"/>
    <w:uiPriority w:val="59"/>
    <w:rsid w:val="00021C4D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2">
    <w:name w:val="List Continue 2"/>
    <w:basedOn w:val="Normal"/>
    <w:uiPriority w:val="99"/>
    <w:rsid w:val="00021C4D"/>
    <w:pPr>
      <w:autoSpaceDE/>
      <w:autoSpaceDN/>
      <w:spacing w:after="120"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Number">
    <w:name w:val="List Number"/>
    <w:basedOn w:val="Normal"/>
    <w:uiPriority w:val="99"/>
    <w:rsid w:val="00021C4D"/>
    <w:pPr>
      <w:tabs>
        <w:tab w:val="num" w:pos="360"/>
      </w:tabs>
      <w:autoSpaceDE/>
      <w:autoSpaceDN/>
      <w:spacing w:after="60"/>
      <w:ind w:left="360" w:hanging="3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Subtitle">
    <w:name w:val="Subtitle"/>
    <w:basedOn w:val="Normal"/>
    <w:link w:val="SubtitleChar"/>
    <w:uiPriority w:val="11"/>
    <w:qFormat/>
    <w:rsid w:val="00021C4D"/>
    <w:pPr>
      <w:autoSpaceDE/>
      <w:autoSpaceDN/>
      <w:spacing w:after="60"/>
      <w:jc w:val="center"/>
      <w:outlineLvl w:val="1"/>
    </w:pPr>
    <w:rPr>
      <w:rFonts w:cs="Arial"/>
      <w:bCs w:val="0"/>
      <w:sz w:val="24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021C4D"/>
    <w:rPr>
      <w:rFonts w:ascii="Arial" w:hAnsi="Arial" w:cs="Arial"/>
      <w:sz w:val="24"/>
      <w:szCs w:val="24"/>
      <w:lang w:val="en-GB" w:eastAsia="en-GB"/>
    </w:rPr>
  </w:style>
  <w:style w:type="paragraph" w:customStyle="1" w:styleId="Annex">
    <w:name w:val="Annex"/>
    <w:basedOn w:val="Subtitle"/>
    <w:link w:val="AnnexChar"/>
    <w:rsid w:val="00021C4D"/>
    <w:pPr>
      <w:spacing w:before="240" w:after="120"/>
    </w:pPr>
    <w:rPr>
      <w:b/>
    </w:rPr>
  </w:style>
  <w:style w:type="character" w:customStyle="1" w:styleId="AnnexChar">
    <w:name w:val="Annex Char"/>
    <w:link w:val="Annex"/>
    <w:locked/>
    <w:rsid w:val="00021C4D"/>
    <w:rPr>
      <w:rFonts w:ascii="Arial" w:hAnsi="Arial" w:cs="Arial"/>
      <w:b/>
      <w:sz w:val="24"/>
      <w:szCs w:val="24"/>
      <w:lang w:val="en-GB" w:eastAsia="en-GB"/>
    </w:rPr>
  </w:style>
  <w:style w:type="paragraph" w:styleId="ListBullet2">
    <w:name w:val="List Bullet 2"/>
    <w:basedOn w:val="Normal"/>
    <w:uiPriority w:val="99"/>
    <w:rsid w:val="00021C4D"/>
    <w:pPr>
      <w:numPr>
        <w:numId w:val="3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4">
    <w:name w:val="List Bullet 4"/>
    <w:basedOn w:val="Normal"/>
    <w:uiPriority w:val="99"/>
    <w:rsid w:val="00021C4D"/>
    <w:pPr>
      <w:numPr>
        <w:numId w:val="4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TableofFigures">
    <w:name w:val="table of figures"/>
    <w:basedOn w:val="Normal"/>
    <w:next w:val="Normal"/>
    <w:uiPriority w:val="99"/>
    <w:semiHidden/>
    <w:rsid w:val="00021C4D"/>
    <w:pPr>
      <w:autoSpaceDE/>
      <w:autoSpaceDN/>
      <w:ind w:left="400" w:hanging="4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customStyle="1" w:styleId="AISNormal">
    <w:name w:val="AIS Normal"/>
    <w:basedOn w:val="Normal"/>
    <w:rsid w:val="00021C4D"/>
    <w:pPr>
      <w:autoSpaceDE/>
      <w:autoSpaceDN/>
      <w:jc w:val="left"/>
    </w:pPr>
    <w:rPr>
      <w:rFonts w:ascii="Times New Roman" w:hAnsi="Times New Roman"/>
      <w:bCs w:val="0"/>
      <w:sz w:val="24"/>
      <w:szCs w:val="20"/>
      <w:lang w:val="en-GB"/>
    </w:rPr>
  </w:style>
  <w:style w:type="paragraph" w:customStyle="1" w:styleId="Council1">
    <w:name w:val="Council1"/>
    <w:basedOn w:val="Normal"/>
    <w:rsid w:val="00021C4D"/>
    <w:pPr>
      <w:tabs>
        <w:tab w:val="left" w:pos="4920"/>
      </w:tabs>
      <w:overflowPunct w:val="0"/>
      <w:adjustRightInd w:val="0"/>
      <w:spacing w:before="60"/>
      <w:jc w:val="left"/>
      <w:textAlignment w:val="baseline"/>
    </w:pPr>
    <w:rPr>
      <w:rFonts w:ascii="Times New Roman" w:hAnsi="Times New Roman"/>
      <w:b/>
      <w:i/>
      <w:iCs/>
      <w:sz w:val="24"/>
      <w:lang w:val="en-GB"/>
    </w:rPr>
  </w:style>
  <w:style w:type="paragraph" w:customStyle="1" w:styleId="Council2">
    <w:name w:val="Council2"/>
    <w:basedOn w:val="Normal"/>
    <w:rsid w:val="00021C4D"/>
    <w:pPr>
      <w:tabs>
        <w:tab w:val="left" w:pos="4920"/>
      </w:tabs>
      <w:overflowPunct w:val="0"/>
      <w:adjustRightInd w:val="0"/>
      <w:spacing w:before="360"/>
      <w:jc w:val="center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Council3">
    <w:name w:val="Council3"/>
    <w:basedOn w:val="Normal"/>
    <w:rsid w:val="00021C4D"/>
    <w:pPr>
      <w:tabs>
        <w:tab w:val="left" w:pos="4920"/>
      </w:tabs>
      <w:overflowPunct w:val="0"/>
      <w:adjustRightInd w:val="0"/>
      <w:jc w:val="left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AnnexHeading1">
    <w:name w:val="Annex Heading 1"/>
    <w:basedOn w:val="Annex"/>
    <w:rsid w:val="00021C4D"/>
    <w:rPr>
      <w:b w:val="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6E1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6E1E"/>
    <w:rPr>
      <w:rFonts w:ascii="Arial" w:hAnsi="Arial" w:cs="Times New Roman"/>
      <w:b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6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D090-260D-C241-BFA5-F632BEDB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897</Words>
  <Characters>5115</Characters>
  <Application>Microsoft Macintosh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Review Withdrawn Product Certification scheme including references in other docu</vt:lpstr>
      <vt:lpstr>    Product Template – Lanterns for buoys and light-beacons, including enclosed rota</vt:lpstr>
    </vt:vector>
  </TitlesOfParts>
  <Company>HP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Collocott</dc:creator>
  <cp:lastModifiedBy/>
  <cp:revision>6</cp:revision>
  <dcterms:created xsi:type="dcterms:W3CDTF">2013-04-17T10:36:00Z</dcterms:created>
  <dcterms:modified xsi:type="dcterms:W3CDTF">2013-04-18T08:22:00Z</dcterms:modified>
</cp:coreProperties>
</file>